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A44C32" w:rsidP="00C70EFE">
      <w:pPr>
        <w:pStyle w:val="Tiitel"/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296" distR="114296" simplePos="0" relativeHeight="251659776" behindDoc="0" locked="0" layoutInCell="1" allowOverlap="1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296" distR="114296" simplePos="0" relativeHeight="251660800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386" w:rsidRDefault="00182386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182386" w:rsidRDefault="00182386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386" w:rsidRPr="00460028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182386" w:rsidRDefault="00182386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Pr="00713387">
                                <w:rPr>
                                  <w:rStyle w:val="H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182386" w:rsidRPr="00460028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182386" w:rsidRDefault="00182386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Pr="00713387">
                          <w:rPr>
                            <w:rStyle w:val="H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F23B6">
        <w:rPr>
          <w:noProof/>
          <w:lang w:val="et-EE" w:eastAsia="et-E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182386" w:rsidRPr="00C378FC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C378FC">
                              <w:rPr>
                                <w:b/>
                                <w:sz w:val="36"/>
                                <w:szCs w:val="36"/>
                                <w:highlight w:val="yellow"/>
                              </w:rPr>
                              <w:t xml:space="preserve">Use of decision support tools </w:t>
                            </w:r>
                            <w:ins w:id="0" w:author="Jüri" w:date="2013-03-13T15:23:00Z">
                              <w:r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t>for</w:t>
                              </w:r>
                            </w:ins>
                            <w:del w:id="1" w:author="Jüri" w:date="2013-03-13T15:23:00Z">
                              <w:r w:rsidRPr="00C378FC" w:rsidDel="00182386"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delText>in</w:delText>
                              </w:r>
                            </w:del>
                            <w:r w:rsidRPr="00C378FC">
                              <w:rPr>
                                <w:b/>
                                <w:sz w:val="36"/>
                                <w:szCs w:val="36"/>
                                <w:highlight w:val="yellow"/>
                              </w:rPr>
                              <w:t xml:space="preserve"> VTS</w:t>
                            </w:r>
                            <w:ins w:id="2" w:author="Jüri" w:date="2013-03-13T15:23:00Z">
                              <w:r>
                                <w:rPr>
                                  <w:b/>
                                  <w:sz w:val="36"/>
                                  <w:szCs w:val="36"/>
                                  <w:highlight w:val="yellow"/>
                                </w:rPr>
                                <w:t xml:space="preserve"> personnel</w:t>
                              </w:r>
                            </w:ins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182386" w:rsidRPr="00380C7B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182386" w:rsidRDefault="0018238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C378FC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C378FC">
                        <w:rPr>
                          <w:b/>
                          <w:sz w:val="36"/>
                          <w:szCs w:val="36"/>
                          <w:highlight w:val="yellow"/>
                        </w:rPr>
                        <w:t xml:space="preserve">Use of decision support tools </w:t>
                      </w:r>
                      <w:ins w:id="3" w:author="Jüri" w:date="2013-03-13T15:23:00Z">
                        <w:r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t>for</w:t>
                        </w:r>
                      </w:ins>
                      <w:del w:id="4" w:author="Jüri" w:date="2013-03-13T15:23:00Z">
                        <w:r w:rsidRPr="00C378FC" w:rsidDel="00182386"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delText>in</w:delText>
                        </w:r>
                      </w:del>
                      <w:r w:rsidRPr="00C378FC">
                        <w:rPr>
                          <w:b/>
                          <w:sz w:val="36"/>
                          <w:szCs w:val="36"/>
                          <w:highlight w:val="yellow"/>
                        </w:rPr>
                        <w:t xml:space="preserve"> VTS</w:t>
                      </w:r>
                      <w:ins w:id="5" w:author="Jüri" w:date="2013-03-13T15:23:00Z">
                        <w:r>
                          <w:rPr>
                            <w:b/>
                            <w:sz w:val="36"/>
                            <w:szCs w:val="36"/>
                            <w:highlight w:val="yellow"/>
                          </w:rPr>
                          <w:t xml:space="preserve"> personnel</w:t>
                        </w:r>
                      </w:ins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182386" w:rsidRPr="00380C7B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182386" w:rsidRDefault="0018238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6" w:name="_Toc334606484"/>
      <w:r w:rsidR="009A2C02" w:rsidRPr="00371BEF">
        <w:lastRenderedPageBreak/>
        <w:t>Document Revisions</w:t>
      </w:r>
      <w:bookmarkEnd w:id="6"/>
    </w:p>
    <w:p w:rsidR="00857962" w:rsidRPr="00371BEF" w:rsidRDefault="00857962" w:rsidP="00A163D8">
      <w:pPr>
        <w:pStyle w:val="Kehateks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itel"/>
      </w:pPr>
      <w:r w:rsidRPr="00371BEF">
        <w:br w:type="page"/>
      </w:r>
      <w:bookmarkStart w:id="7" w:name="_Toc334606485"/>
      <w:r w:rsidR="00371BEF" w:rsidRPr="00371BEF">
        <w:lastRenderedPageBreak/>
        <w:t>Table of Contents</w:t>
      </w:r>
      <w:bookmarkEnd w:id="7"/>
    </w:p>
    <w:p w:rsidR="00952FA5" w:rsidRPr="00952FA5" w:rsidRDefault="00952FA5" w:rsidP="00952FA5">
      <w:pPr>
        <w:rPr>
          <w:lang w:eastAsia="de-DE"/>
        </w:rPr>
      </w:pPr>
      <w:r>
        <w:rPr>
          <w:lang w:eastAsia="de-DE"/>
        </w:rPr>
        <w:t>White</w:t>
      </w:r>
      <w:r w:rsidRPr="00952FA5">
        <w:rPr>
          <w:lang w:eastAsia="de-DE"/>
        </w:rPr>
        <w:t xml:space="preserve"> requires work, input or rewriting</w:t>
      </w:r>
    </w:p>
    <w:p w:rsidR="00952FA5" w:rsidRPr="00671259" w:rsidRDefault="00952FA5" w:rsidP="00952FA5">
      <w:pPr>
        <w:rPr>
          <w:highlight w:val="yellow"/>
          <w:lang w:eastAsia="de-DE"/>
        </w:rPr>
      </w:pPr>
      <w:r w:rsidRPr="00671259">
        <w:rPr>
          <w:highlight w:val="yellow"/>
          <w:lang w:eastAsia="de-DE"/>
        </w:rPr>
        <w:t>Yellow require</w:t>
      </w:r>
      <w:r>
        <w:rPr>
          <w:highlight w:val="yellow"/>
          <w:lang w:eastAsia="de-DE"/>
        </w:rPr>
        <w:t>s</w:t>
      </w:r>
      <w:r w:rsidRPr="00671259">
        <w:rPr>
          <w:highlight w:val="yellow"/>
          <w:lang w:eastAsia="de-DE"/>
        </w:rPr>
        <w:t xml:space="preserve"> structuring or more work and review</w:t>
      </w:r>
    </w:p>
    <w:p w:rsidR="00952FA5" w:rsidRPr="00671259" w:rsidRDefault="00952FA5" w:rsidP="00952FA5">
      <w:pPr>
        <w:rPr>
          <w:highlight w:val="green"/>
          <w:lang w:eastAsia="de-DE"/>
        </w:rPr>
      </w:pPr>
      <w:r w:rsidRPr="00671259">
        <w:rPr>
          <w:highlight w:val="green"/>
          <w:lang w:eastAsia="de-DE"/>
        </w:rPr>
        <w:t xml:space="preserve">Green has been reviewed by the </w:t>
      </w:r>
      <w:r>
        <w:rPr>
          <w:highlight w:val="green"/>
          <w:lang w:eastAsia="de-DE"/>
        </w:rPr>
        <w:t>Task Leader</w:t>
      </w:r>
    </w:p>
    <w:p w:rsidR="00952FA5" w:rsidRPr="00952FA5" w:rsidRDefault="00952FA5" w:rsidP="00952FA5">
      <w:pPr>
        <w:rPr>
          <w:highlight w:val="cyan"/>
          <w:lang w:eastAsia="de-DE"/>
        </w:rPr>
      </w:pPr>
      <w:r w:rsidRPr="00952FA5">
        <w:rPr>
          <w:highlight w:val="cyan"/>
          <w:lang w:eastAsia="de-DE"/>
        </w:rPr>
        <w:t xml:space="preserve">Blue </w:t>
      </w:r>
      <w:r w:rsidR="00C378FC">
        <w:rPr>
          <w:highlight w:val="cyan"/>
          <w:lang w:eastAsia="de-DE"/>
        </w:rPr>
        <w:t>has been</w:t>
      </w:r>
      <w:r w:rsidRPr="00952FA5">
        <w:rPr>
          <w:highlight w:val="cyan"/>
          <w:lang w:eastAsia="de-DE"/>
        </w:rPr>
        <w:t xml:space="preserve"> review</w:t>
      </w:r>
      <w:r w:rsidR="00C378FC">
        <w:rPr>
          <w:highlight w:val="cyan"/>
          <w:lang w:eastAsia="de-DE"/>
        </w:rPr>
        <w:t>ed</w:t>
      </w:r>
      <w:r w:rsidRPr="00952FA5">
        <w:rPr>
          <w:highlight w:val="cyan"/>
          <w:lang w:eastAsia="de-DE"/>
        </w:rPr>
        <w:t xml:space="preserve"> by WG</w:t>
      </w:r>
    </w:p>
    <w:p w:rsidR="00952FA5" w:rsidRPr="00371BEF" w:rsidRDefault="00952FA5" w:rsidP="00380C7B"/>
    <w:p w:rsidR="00A43C5C" w:rsidRDefault="00934737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334606484" w:history="1">
        <w:r w:rsidR="00A43C5C" w:rsidRPr="00800558">
          <w:rPr>
            <w:rStyle w:val="Hperlink"/>
            <w:noProof/>
          </w:rPr>
          <w:t>Document Revisions (Title style)</w:t>
        </w:r>
        <w:r w:rsidR="00A43C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5" w:history="1">
        <w:r w:rsidR="00A43C5C" w:rsidRPr="00800558">
          <w:rPr>
            <w:rStyle w:val="Hperlink"/>
            <w:noProof/>
          </w:rPr>
          <w:t>Table of Contents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3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6" w:history="1">
        <w:r w:rsidR="00A43C5C" w:rsidRPr="00800558">
          <w:rPr>
            <w:rStyle w:val="Hperlink"/>
            <w:noProof/>
          </w:rPr>
          <w:t>Index of Tables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4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7" w:history="1">
        <w:r w:rsidR="00A43C5C" w:rsidRPr="00800558">
          <w:rPr>
            <w:rStyle w:val="Hperlink"/>
            <w:noProof/>
          </w:rPr>
          <w:t>Index of Figures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4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8" w:history="1">
        <w:r w:rsidR="00A43C5C" w:rsidRPr="00800558">
          <w:rPr>
            <w:rStyle w:val="Hperlink"/>
            <w:noProof/>
          </w:rPr>
          <w:t>Use of decision support tools in VTS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89" w:history="1">
        <w:r w:rsidR="00A43C5C" w:rsidRPr="00800558">
          <w:rPr>
            <w:rStyle w:val="Hperlink"/>
            <w:noProof/>
          </w:rPr>
          <w:t>1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</w:rPr>
          <w:t>Introduction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_Toc334606489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0" w:history="1">
        <w:r w:rsidR="00A43C5C" w:rsidRPr="00800558">
          <w:rPr>
            <w:rStyle w:val="Hperlink"/>
            <w:noProof/>
            <w:lang w:eastAsia="de-DE"/>
          </w:rPr>
          <w:t>1.1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Aim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1" w:history="1">
        <w:r w:rsidR="00A43C5C" w:rsidRPr="00800558">
          <w:rPr>
            <w:rStyle w:val="Hperlink"/>
            <w:noProof/>
            <w:lang w:eastAsia="de-DE"/>
          </w:rPr>
          <w:t>1.2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Purpose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2" w:history="1">
        <w:r w:rsidR="00A43C5C" w:rsidRPr="00800558">
          <w:rPr>
            <w:rStyle w:val="Hperlink"/>
            <w:noProof/>
            <w:lang w:eastAsia="de-DE"/>
          </w:rPr>
          <w:t>1.3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References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93" w:history="1">
        <w:r w:rsidR="00A43C5C" w:rsidRPr="00800558">
          <w:rPr>
            <w:rStyle w:val="Hperlink"/>
            <w:noProof/>
          </w:rPr>
          <w:t>2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</w:rPr>
          <w:t>Definitions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5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494" w:history="1">
        <w:r w:rsidR="00A43C5C" w:rsidRPr="00800558">
          <w:rPr>
            <w:rStyle w:val="Hperlink"/>
            <w:noProof/>
          </w:rPr>
          <w:t>3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</w:rPr>
          <w:t>Purpose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934737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427BA5">
        <w:instrText xml:space="preserve"> HYPERLINK \l "_Toc334606495" </w:instrText>
      </w:r>
      <w:r>
        <w:fldChar w:fldCharType="separate"/>
      </w:r>
      <w:r w:rsidR="00A43C5C" w:rsidRPr="00800558">
        <w:rPr>
          <w:rStyle w:val="Hperlink"/>
          <w:noProof/>
        </w:rPr>
        <w:t>4</w:t>
      </w:r>
      <w:r w:rsidR="00A43C5C"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  <w:tab/>
      </w:r>
      <w:del w:id="8" w:author="Jüri" w:date="2013-03-12T16:22:00Z">
        <w:r w:rsidR="00A43C5C" w:rsidRPr="00800558" w:rsidDel="001C5A30">
          <w:rPr>
            <w:rStyle w:val="Hperlink"/>
            <w:noProof/>
          </w:rPr>
          <w:delText xml:space="preserve">Application </w:delText>
        </w:r>
      </w:del>
      <w:ins w:id="9" w:author="Jüri" w:date="2013-03-12T16:24:00Z">
        <w:r w:rsidR="001C5A30">
          <w:rPr>
            <w:rStyle w:val="Hperlink"/>
            <w:noProof/>
          </w:rPr>
          <w:t xml:space="preserve"> UTILIZATION</w:t>
        </w:r>
      </w:ins>
      <w:ins w:id="10" w:author="Jüri" w:date="2013-03-12T16:22:00Z">
        <w:r w:rsidR="001C5A30" w:rsidRPr="00800558">
          <w:rPr>
            <w:rStyle w:val="Hperlink"/>
            <w:noProof/>
          </w:rPr>
          <w:t xml:space="preserve"> </w:t>
        </w:r>
      </w:ins>
      <w:r w:rsidR="00A43C5C" w:rsidRPr="00800558">
        <w:rPr>
          <w:rStyle w:val="Hperlink"/>
          <w:noProof/>
        </w:rPr>
        <w:t>of decision Support tools</w:t>
      </w:r>
      <w:r w:rsidR="00A43C5C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A43C5C">
        <w:rPr>
          <w:noProof/>
          <w:webHidden/>
        </w:rPr>
        <w:instrText xml:space="preserve"> PAGEREF _Toc334606495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A43C5C">
        <w:rPr>
          <w:noProof/>
          <w:webHidden/>
        </w:rPr>
        <w:t>6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6" w:history="1">
        <w:r w:rsidR="00A43C5C" w:rsidRPr="00800558">
          <w:rPr>
            <w:rStyle w:val="Hperlink"/>
            <w:noProof/>
            <w:lang w:eastAsia="de-DE"/>
          </w:rPr>
          <w:t>4.1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Introduction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7" w:history="1">
        <w:r w:rsidR="00A43C5C" w:rsidRPr="00800558">
          <w:rPr>
            <w:rStyle w:val="Hperlink"/>
            <w:noProof/>
            <w:lang w:eastAsia="de-DE"/>
          </w:rPr>
          <w:t>4.2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Formal Safety Assessment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8" w:history="1">
        <w:r w:rsidR="00A43C5C" w:rsidRPr="00800558">
          <w:rPr>
            <w:rStyle w:val="Hperlink"/>
            <w:noProof/>
            <w:lang w:eastAsia="de-DE"/>
          </w:rPr>
          <w:t>4.3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Quality of decision support tools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499" w:history="1">
        <w:r w:rsidR="00A43C5C" w:rsidRPr="00800558">
          <w:rPr>
            <w:rStyle w:val="Hperlink"/>
            <w:noProof/>
            <w:lang w:eastAsia="de-DE"/>
          </w:rPr>
          <w:t>4.4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Audio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_Toc334606499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0" w:history="1">
        <w:r w:rsidR="00A43C5C" w:rsidRPr="00800558">
          <w:rPr>
            <w:rStyle w:val="Hperlink"/>
            <w:noProof/>
            <w:lang w:eastAsia="de-DE"/>
          </w:rPr>
          <w:t>4.5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Information portrayal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6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1" w:history="1">
        <w:r w:rsidR="00A43C5C" w:rsidRPr="00800558">
          <w:rPr>
            <w:rStyle w:val="Hperlink"/>
            <w:noProof/>
            <w:lang w:eastAsia="de-DE"/>
          </w:rPr>
          <w:t>4.6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Logging and Replay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2" w:history="1">
        <w:r w:rsidR="00A43C5C" w:rsidRPr="00800558">
          <w:rPr>
            <w:rStyle w:val="Hperlink"/>
            <w:noProof/>
            <w:lang w:eastAsia="de-DE"/>
          </w:rPr>
          <w:t>4.7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Training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34606503" w:history="1">
        <w:r w:rsidR="00A43C5C" w:rsidRPr="00800558">
          <w:rPr>
            <w:rStyle w:val="Hperlink"/>
            <w:noProof/>
          </w:rPr>
          <w:t>5</w:t>
        </w:r>
        <w:r w:rsidR="00A43C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</w:rPr>
          <w:t>decision support tools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4" w:history="1">
        <w:r w:rsidR="00A43C5C" w:rsidRPr="00800558">
          <w:rPr>
            <w:rStyle w:val="Hperlink"/>
            <w:noProof/>
            <w:lang w:eastAsia="de-DE"/>
          </w:rPr>
          <w:t>5.1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CPA/TCPA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5" w:history="1">
        <w:r w:rsidR="00A43C5C" w:rsidRPr="00800558">
          <w:rPr>
            <w:rStyle w:val="Hperlink"/>
            <w:noProof/>
            <w:lang w:eastAsia="de-DE"/>
          </w:rPr>
          <w:t>5.2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Collision alerts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6" w:history="1">
        <w:r w:rsidR="00A43C5C" w:rsidRPr="00800558">
          <w:rPr>
            <w:rStyle w:val="Hperlink"/>
            <w:noProof/>
            <w:lang w:eastAsia="de-DE"/>
          </w:rPr>
          <w:t>5.3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Grounding alert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7" w:history="1">
        <w:r w:rsidR="00A43C5C" w:rsidRPr="00800558">
          <w:rPr>
            <w:rStyle w:val="Hperlink"/>
            <w:noProof/>
            <w:lang w:eastAsia="de-DE"/>
          </w:rPr>
          <w:t>5.4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Anchor watch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8" w:history="1">
        <w:r w:rsidR="00A43C5C" w:rsidRPr="00800558">
          <w:rPr>
            <w:rStyle w:val="Hperlink"/>
            <w:noProof/>
            <w:lang w:eastAsia="de-DE"/>
          </w:rPr>
          <w:t>5.5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Area penetration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_Toc334606508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09" w:history="1">
        <w:r w:rsidR="00A43C5C" w:rsidRPr="00800558">
          <w:rPr>
            <w:rStyle w:val="Hperlink"/>
            <w:noProof/>
            <w:lang w:eastAsia="de-DE"/>
          </w:rPr>
          <w:t>5.6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Critical Waypoint Monitoring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_Toc334606509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0" w:history="1">
        <w:r w:rsidR="00A43C5C" w:rsidRPr="00800558">
          <w:rPr>
            <w:rStyle w:val="Hperlink"/>
            <w:noProof/>
            <w:lang w:eastAsia="de-DE"/>
          </w:rPr>
          <w:t>5.7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Speeding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_Toc334606510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1" w:history="1">
        <w:r w:rsidR="00A43C5C" w:rsidRPr="00800558">
          <w:rPr>
            <w:rStyle w:val="Hperlink"/>
            <w:noProof/>
            <w:lang w:eastAsia="de-DE"/>
          </w:rPr>
          <w:t>5.8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Route adherence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_Toc334606511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2" w:history="1">
        <w:r w:rsidR="00A43C5C" w:rsidRPr="00800558">
          <w:rPr>
            <w:rStyle w:val="Hperlink"/>
            <w:noProof/>
            <w:lang w:eastAsia="de-DE"/>
          </w:rPr>
          <w:t>5.9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Analysis and prediction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_Toc334606512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3" w:history="1">
        <w:r w:rsidR="00A43C5C" w:rsidRPr="00800558">
          <w:rPr>
            <w:rStyle w:val="Hperlink"/>
            <w:noProof/>
            <w:lang w:eastAsia="de-DE"/>
          </w:rPr>
          <w:t>5.10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Path time and track prediction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_Toc334606513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4" w:history="1">
        <w:r w:rsidR="00A43C5C" w:rsidRPr="00800558">
          <w:rPr>
            <w:rStyle w:val="Hperlink"/>
            <w:noProof/>
            <w:lang w:eastAsia="de-DE"/>
          </w:rPr>
          <w:t>5.11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Damaged vessel management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5" w:history="1">
        <w:r w:rsidR="00A43C5C" w:rsidRPr="00800558">
          <w:rPr>
            <w:rStyle w:val="Hperlink"/>
            <w:noProof/>
            <w:lang w:eastAsia="de-DE"/>
          </w:rPr>
          <w:t>5.12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Under keel clearance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_Toc334606515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6" w:history="1">
        <w:r w:rsidR="00A43C5C" w:rsidRPr="00800558">
          <w:rPr>
            <w:rStyle w:val="Hperlink"/>
            <w:noProof/>
            <w:lang w:eastAsia="de-DE"/>
          </w:rPr>
          <w:t>5.13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Air draught clearance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_Toc334606516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RDefault="00182386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34606517" w:history="1">
        <w:r w:rsidR="00A43C5C" w:rsidRPr="00800558">
          <w:rPr>
            <w:rStyle w:val="Hperlink"/>
            <w:noProof/>
            <w:lang w:eastAsia="de-DE"/>
          </w:rPr>
          <w:t>5.14</w:t>
        </w:r>
        <w:r w:rsidR="00A43C5C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  <w:lang w:eastAsia="de-DE"/>
          </w:rPr>
          <w:t>Bridge/locks status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_Toc334606517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7</w:t>
        </w:r>
        <w:r w:rsidR="00934737">
          <w:rPr>
            <w:noProof/>
            <w:webHidden/>
          </w:rPr>
          <w:fldChar w:fldCharType="end"/>
        </w:r>
      </w:hyperlink>
    </w:p>
    <w:p w:rsidR="00A43C5C" w:rsidDel="00453F94" w:rsidRDefault="00934737">
      <w:pPr>
        <w:pStyle w:val="SK1"/>
        <w:rPr>
          <w:del w:id="11" w:author="Jüri" w:date="2013-03-12T11:31:00Z"/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del w:id="12" w:author="Jüri" w:date="2013-03-12T11:31:00Z">
        <w:r w:rsidDel="00453F94">
          <w:rPr>
            <w:b w:val="0"/>
            <w:bCs w:val="0"/>
            <w:caps w:val="0"/>
          </w:rPr>
          <w:fldChar w:fldCharType="begin"/>
        </w:r>
        <w:r w:rsidR="00427BA5" w:rsidDel="00453F94">
          <w:delInstrText xml:space="preserve"> HYPERLINK \l "_Toc334606518" </w:delInstrText>
        </w:r>
        <w:r w:rsidDel="00453F94">
          <w:rPr>
            <w:b w:val="0"/>
            <w:bCs w:val="0"/>
            <w:caps w:val="0"/>
          </w:rPr>
          <w:fldChar w:fldCharType="separate"/>
        </w:r>
        <w:r w:rsidR="00A43C5C" w:rsidRPr="00800558" w:rsidDel="00453F94">
          <w:rPr>
            <w:rStyle w:val="Hperlink"/>
            <w:noProof/>
          </w:rPr>
          <w:delText>6</w:delText>
        </w:r>
        <w:r w:rsidR="00A43C5C" w:rsidDel="00453F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perlink"/>
            <w:noProof/>
          </w:rPr>
          <w:delText>Management and Planning</w:delText>
        </w:r>
        <w:r w:rsidR="00A43C5C" w:rsidDel="00453F94">
          <w:rPr>
            <w:noProof/>
            <w:webHidden/>
          </w:rPr>
          <w:tab/>
        </w:r>
        <w:r w:rsidDel="00453F94">
          <w:rPr>
            <w:b w:val="0"/>
            <w:bCs w:val="0"/>
            <w:cap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_Toc334606518 \h </w:delInstrText>
        </w:r>
        <w:r w:rsidDel="00453F94">
          <w:rPr>
            <w:b w:val="0"/>
            <w:bCs w:val="0"/>
            <w:caps w:val="0"/>
            <w:noProof/>
            <w:webHidden/>
          </w:rPr>
        </w:r>
        <w:r w:rsidDel="00453F94">
          <w:rPr>
            <w:b w:val="0"/>
            <w:bCs w:val="0"/>
            <w:cap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 w:val="0"/>
            <w:bCs w:val="0"/>
            <w:caps w:val="0"/>
            <w:noProof/>
            <w:webHidden/>
          </w:rPr>
          <w:fldChar w:fldCharType="end"/>
        </w:r>
        <w:r w:rsidDel="00453F94">
          <w:rPr>
            <w:b w:val="0"/>
            <w:bCs w:val="0"/>
            <w:caps w:val="0"/>
            <w:noProof/>
          </w:rPr>
          <w:fldChar w:fldCharType="end"/>
        </w:r>
      </w:del>
    </w:p>
    <w:p w:rsidR="00A43C5C" w:rsidDel="00453F94" w:rsidRDefault="00934737">
      <w:pPr>
        <w:pStyle w:val="SK2"/>
        <w:rPr>
          <w:del w:id="13" w:author="Jüri" w:date="2013-03-12T11:31:00Z"/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4" w:author="Jüri" w:date="2013-03-12T11:31:00Z">
        <w:r w:rsidDel="00453F94">
          <w:rPr>
            <w:bCs w:val="0"/>
          </w:rPr>
          <w:fldChar w:fldCharType="begin"/>
        </w:r>
        <w:r w:rsidR="00427BA5" w:rsidDel="00453F94">
          <w:delInstrText xml:space="preserve"> HYPERLINK \l "_Toc334606519" </w:delInstrText>
        </w:r>
        <w:r w:rsidDel="00453F94">
          <w:rPr>
            <w:bCs w:val="0"/>
          </w:rPr>
          <w:fldChar w:fldCharType="separate"/>
        </w:r>
        <w:r w:rsidR="00A43C5C" w:rsidRPr="00800558" w:rsidDel="00453F94">
          <w:rPr>
            <w:rStyle w:val="Hperlink"/>
            <w:noProof/>
            <w:lang w:eastAsia="de-DE"/>
          </w:rPr>
          <w:delText>6.1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perlink"/>
            <w:noProof/>
            <w:lang w:eastAsia="de-DE"/>
          </w:rPr>
          <w:delText>Traffic analysis</w:delText>
        </w:r>
        <w:r w:rsidR="00A43C5C" w:rsidDel="00453F94">
          <w:rPr>
            <w:noProof/>
            <w:webHidden/>
          </w:rPr>
          <w:tab/>
        </w:r>
        <w:r w:rsidDel="00453F94">
          <w:rPr>
            <w:bC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_Toc334606519 \h </w:delInstrText>
        </w:r>
        <w:r w:rsidDel="00453F94">
          <w:rPr>
            <w:bCs w:val="0"/>
            <w:noProof/>
            <w:webHidden/>
          </w:rPr>
        </w:r>
        <w:r w:rsidDel="00453F94">
          <w:rPr>
            <w:bC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Cs w:val="0"/>
            <w:noProof/>
            <w:webHidden/>
          </w:rPr>
          <w:fldChar w:fldCharType="end"/>
        </w:r>
        <w:r w:rsidDel="00453F94">
          <w:rPr>
            <w:bCs w:val="0"/>
            <w:noProof/>
          </w:rPr>
          <w:fldChar w:fldCharType="end"/>
        </w:r>
      </w:del>
    </w:p>
    <w:p w:rsidR="00A43C5C" w:rsidDel="00453F94" w:rsidRDefault="00934737">
      <w:pPr>
        <w:pStyle w:val="SK2"/>
        <w:rPr>
          <w:del w:id="15" w:author="Jüri" w:date="2013-03-12T11:31:00Z"/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6" w:author="Jüri" w:date="2013-03-12T11:31:00Z">
        <w:r w:rsidDel="00453F94">
          <w:rPr>
            <w:bCs w:val="0"/>
          </w:rPr>
          <w:fldChar w:fldCharType="begin"/>
        </w:r>
        <w:r w:rsidR="00427BA5" w:rsidDel="00453F94">
          <w:delInstrText xml:space="preserve"> HYPERLINK \l "_Toc334606520" </w:delInstrText>
        </w:r>
        <w:r w:rsidDel="00453F94">
          <w:rPr>
            <w:bCs w:val="0"/>
          </w:rPr>
          <w:fldChar w:fldCharType="separate"/>
        </w:r>
        <w:r w:rsidR="00A43C5C" w:rsidRPr="00800558" w:rsidDel="00453F94">
          <w:rPr>
            <w:rStyle w:val="Hperlink"/>
            <w:noProof/>
            <w:lang w:eastAsia="de-DE"/>
          </w:rPr>
          <w:delText>6.2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perlink"/>
            <w:noProof/>
            <w:lang w:eastAsia="de-DE"/>
          </w:rPr>
          <w:delText>?</w:delText>
        </w:r>
        <w:r w:rsidR="00A43C5C" w:rsidDel="00453F94">
          <w:rPr>
            <w:noProof/>
            <w:webHidden/>
          </w:rPr>
          <w:tab/>
        </w:r>
        <w:r w:rsidDel="00453F94">
          <w:rPr>
            <w:bCs w:val="0"/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_Toc334606520 \h </w:delInstrText>
        </w:r>
        <w:r w:rsidDel="00453F94">
          <w:rPr>
            <w:bCs w:val="0"/>
            <w:noProof/>
            <w:webHidden/>
          </w:rPr>
        </w:r>
        <w:r w:rsidDel="00453F94">
          <w:rPr>
            <w:bCs w:val="0"/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bCs w:val="0"/>
            <w:noProof/>
            <w:webHidden/>
          </w:rPr>
          <w:fldChar w:fldCharType="end"/>
        </w:r>
        <w:r w:rsidDel="00453F94">
          <w:rPr>
            <w:bCs w:val="0"/>
            <w:noProof/>
          </w:rPr>
          <w:fldChar w:fldCharType="end"/>
        </w:r>
      </w:del>
    </w:p>
    <w:p w:rsidR="00A43C5C" w:rsidRDefault="00934737">
      <w:pPr>
        <w:pStyle w:val="SK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del w:id="17" w:author="Jüri" w:date="2013-03-12T11:31:00Z">
        <w:r w:rsidDel="00453F94">
          <w:fldChar w:fldCharType="begin"/>
        </w:r>
        <w:r w:rsidR="00427BA5" w:rsidDel="00453F94">
          <w:delInstrText xml:space="preserve"> HYPERLINK \l "_Toc334606521" </w:delInstrText>
        </w:r>
        <w:r w:rsidDel="00453F94">
          <w:fldChar w:fldCharType="separate"/>
        </w:r>
        <w:r w:rsidR="00A43C5C" w:rsidRPr="00800558" w:rsidDel="00453F94">
          <w:rPr>
            <w:rStyle w:val="Hperlink"/>
            <w:noProof/>
            <w:lang w:eastAsia="de-DE"/>
          </w:rPr>
          <w:delText>6.3</w:delText>
        </w:r>
        <w:r w:rsidR="00A43C5C" w:rsidDel="00453F94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A43C5C" w:rsidRPr="00800558" w:rsidDel="00453F94">
          <w:rPr>
            <w:rStyle w:val="Hperlink"/>
            <w:noProof/>
            <w:lang w:eastAsia="de-DE"/>
          </w:rPr>
          <w:delText>?</w:delText>
        </w:r>
        <w:r w:rsidR="00A43C5C" w:rsidDel="00453F94">
          <w:rPr>
            <w:noProof/>
            <w:webHidden/>
          </w:rPr>
          <w:tab/>
        </w:r>
        <w:r w:rsidDel="00453F94">
          <w:rPr>
            <w:noProof/>
            <w:webHidden/>
          </w:rPr>
          <w:fldChar w:fldCharType="begin"/>
        </w:r>
        <w:r w:rsidR="00A43C5C" w:rsidDel="00453F94">
          <w:rPr>
            <w:noProof/>
            <w:webHidden/>
          </w:rPr>
          <w:delInstrText xml:space="preserve"> PAGEREF _Toc334606521 \h </w:delInstrText>
        </w:r>
        <w:r w:rsidDel="00453F94">
          <w:rPr>
            <w:noProof/>
            <w:webHidden/>
          </w:rPr>
        </w:r>
        <w:r w:rsidDel="00453F94">
          <w:rPr>
            <w:noProof/>
            <w:webHidden/>
          </w:rPr>
          <w:fldChar w:fldCharType="separate"/>
        </w:r>
        <w:r w:rsidR="00A43C5C" w:rsidDel="00453F94">
          <w:rPr>
            <w:noProof/>
            <w:webHidden/>
          </w:rPr>
          <w:delText>8</w:delText>
        </w:r>
        <w:r w:rsidDel="00453F94">
          <w:rPr>
            <w:noProof/>
            <w:webHidden/>
          </w:rPr>
          <w:fldChar w:fldCharType="end"/>
        </w:r>
        <w:r w:rsidDel="00453F94">
          <w:rPr>
            <w:noProof/>
          </w:rPr>
          <w:fldChar w:fldCharType="end"/>
        </w:r>
      </w:del>
    </w:p>
    <w:p w:rsidR="00A43C5C" w:rsidRDefault="00934737">
      <w:pPr>
        <w:pStyle w:val="SK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427BA5">
        <w:instrText xml:space="preserve"> HYPERLINK \l "_Toc334606522" </w:instrText>
      </w:r>
      <w:r>
        <w:fldChar w:fldCharType="separate"/>
      </w:r>
      <w:ins w:id="18" w:author="Jüri" w:date="2013-03-12T11:31:00Z">
        <w:r w:rsidR="00453F94">
          <w:rPr>
            <w:rStyle w:val="Hperlink"/>
            <w:noProof/>
          </w:rPr>
          <w:t>6</w:t>
        </w:r>
      </w:ins>
      <w:del w:id="19" w:author="Jüri" w:date="2013-03-12T11:31:00Z">
        <w:r w:rsidR="00A43C5C" w:rsidRPr="00800558" w:rsidDel="00453F94">
          <w:rPr>
            <w:rStyle w:val="Hperlink"/>
            <w:noProof/>
          </w:rPr>
          <w:delText>7</w:delText>
        </w:r>
      </w:del>
      <w:r w:rsidR="00A43C5C"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  <w:tab/>
      </w:r>
      <w:r w:rsidR="00A43C5C" w:rsidRPr="00800558">
        <w:rPr>
          <w:rStyle w:val="Hperlink"/>
          <w:noProof/>
        </w:rPr>
        <w:t>Conclusions</w:t>
      </w:r>
      <w:r w:rsidR="00A43C5C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A43C5C">
        <w:rPr>
          <w:noProof/>
          <w:webHidden/>
        </w:rPr>
        <w:instrText xml:space="preserve"> PAGEREF _Toc334606522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A43C5C">
        <w:rPr>
          <w:noProof/>
          <w:webHidden/>
        </w:rPr>
        <w:t>8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A43C5C" w:rsidRDefault="00182386">
      <w:pPr>
        <w:pStyle w:val="SK4"/>
        <w:rPr>
          <w:rFonts w:asciiTheme="minorHAnsi" w:eastAsiaTheme="minorEastAsia" w:hAnsiTheme="minorHAnsi" w:cstheme="minorBidi"/>
          <w:b w:val="0"/>
          <w:caps w:val="0"/>
        </w:rPr>
      </w:pPr>
      <w:hyperlink w:anchor="_Toc334606523" w:history="1">
        <w:r w:rsidR="00A43C5C" w:rsidRPr="00800558">
          <w:rPr>
            <w:rStyle w:val="Hperlink"/>
          </w:rPr>
          <w:t>ANNEX A</w:t>
        </w:r>
        <w:r w:rsidR="00A43C5C"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="00A43C5C" w:rsidRPr="00800558">
          <w:rPr>
            <w:rStyle w:val="Hperlink"/>
          </w:rPr>
          <w:t>Example decision support tools</w:t>
        </w:r>
        <w:r w:rsidR="00A43C5C">
          <w:rPr>
            <w:webHidden/>
          </w:rPr>
          <w:tab/>
        </w:r>
        <w:r w:rsidR="00934737">
          <w:rPr>
            <w:webHidden/>
          </w:rPr>
          <w:fldChar w:fldCharType="begin"/>
        </w:r>
        <w:r w:rsidR="00A43C5C">
          <w:rPr>
            <w:webHidden/>
          </w:rPr>
          <w:instrText xml:space="preserve"> PAGEREF _Toc334606523 \h </w:instrText>
        </w:r>
        <w:r w:rsidR="00934737">
          <w:rPr>
            <w:webHidden/>
          </w:rPr>
        </w:r>
        <w:r w:rsidR="00934737">
          <w:rPr>
            <w:webHidden/>
          </w:rPr>
          <w:fldChar w:fldCharType="separate"/>
        </w:r>
        <w:r w:rsidR="00A43C5C">
          <w:rPr>
            <w:webHidden/>
          </w:rPr>
          <w:t>9</w:t>
        </w:r>
        <w:r w:rsidR="00934737">
          <w:rPr>
            <w:webHidden/>
          </w:rPr>
          <w:fldChar w:fldCharType="end"/>
        </w:r>
      </w:hyperlink>
    </w:p>
    <w:p w:rsidR="00A43C5C" w:rsidRDefault="00182386">
      <w:pPr>
        <w:pStyle w:val="SK5"/>
        <w:tabs>
          <w:tab w:val="left" w:pos="1701"/>
        </w:tabs>
        <w:rPr>
          <w:rFonts w:asciiTheme="minorHAnsi" w:eastAsiaTheme="minorEastAsia" w:hAnsiTheme="minorHAnsi" w:cstheme="minorBidi"/>
          <w:b w:val="0"/>
          <w:noProof/>
          <w:szCs w:val="22"/>
          <w:lang w:eastAsia="en-GB"/>
        </w:rPr>
      </w:pPr>
      <w:hyperlink w:anchor="_Toc334606524" w:history="1">
        <w:r w:rsidR="00A43C5C" w:rsidRPr="00800558">
          <w:rPr>
            <w:rStyle w:val="Hperlink"/>
            <w:noProof/>
          </w:rPr>
          <w:t>APPENDIX 1</w:t>
        </w:r>
        <w:r w:rsidR="00A43C5C">
          <w:rPr>
            <w:rFonts w:asciiTheme="minorHAnsi" w:eastAsiaTheme="minorEastAsia" w:hAnsiTheme="minorHAnsi" w:cstheme="minorBidi"/>
            <w:b w:val="0"/>
            <w:noProof/>
            <w:szCs w:val="22"/>
            <w:lang w:eastAsia="en-GB"/>
          </w:rPr>
          <w:tab/>
        </w:r>
        <w:r w:rsidR="00A43C5C" w:rsidRPr="00800558">
          <w:rPr>
            <w:rStyle w:val="Hperlink"/>
            <w:noProof/>
          </w:rPr>
          <w:t>Appendix title</w:t>
        </w:r>
        <w:r w:rsidR="00A43C5C">
          <w:rPr>
            <w:noProof/>
            <w:webHidden/>
          </w:rPr>
          <w:tab/>
        </w:r>
        <w:r w:rsidR="00934737">
          <w:rPr>
            <w:noProof/>
            <w:webHidden/>
          </w:rPr>
          <w:fldChar w:fldCharType="begin"/>
        </w:r>
        <w:r w:rsidR="00A43C5C">
          <w:rPr>
            <w:noProof/>
            <w:webHidden/>
          </w:rPr>
          <w:instrText xml:space="preserve"> PAGEREF _Toc334606524 \h </w:instrText>
        </w:r>
        <w:r w:rsidR="00934737">
          <w:rPr>
            <w:noProof/>
            <w:webHidden/>
          </w:rPr>
        </w:r>
        <w:r w:rsidR="00934737">
          <w:rPr>
            <w:noProof/>
            <w:webHidden/>
          </w:rPr>
          <w:fldChar w:fldCharType="separate"/>
        </w:r>
        <w:r w:rsidR="00A43C5C">
          <w:rPr>
            <w:noProof/>
            <w:webHidden/>
          </w:rPr>
          <w:t>10</w:t>
        </w:r>
        <w:r w:rsidR="00934737">
          <w:rPr>
            <w:noProof/>
            <w:webHidden/>
          </w:rPr>
          <w:fldChar w:fldCharType="end"/>
        </w:r>
      </w:hyperlink>
    </w:p>
    <w:p w:rsidR="00DC1CA6" w:rsidRDefault="00934737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itel"/>
      </w:pPr>
      <w:bookmarkStart w:id="20" w:name="_Toc334606486"/>
      <w:r>
        <w:t>Index of Tables</w:t>
      </w:r>
      <w:bookmarkEnd w:id="20"/>
    </w:p>
    <w:p w:rsidR="00986D5A" w:rsidRDefault="00934737">
      <w:pPr>
        <w:pStyle w:val="Illustratsiooniloend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23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934737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itel"/>
      </w:pPr>
      <w:bookmarkStart w:id="21" w:name="_Toc334606487"/>
      <w:r>
        <w:t>Index of Figures</w:t>
      </w:r>
      <w:bookmarkEnd w:id="21"/>
    </w:p>
    <w:p w:rsidR="00986D5A" w:rsidRDefault="00934737">
      <w:pPr>
        <w:pStyle w:val="Illustratsiooniloend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23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934737" w:rsidP="00380C7B">
      <w:r>
        <w:fldChar w:fldCharType="end"/>
      </w:r>
    </w:p>
    <w:p w:rsidR="009E1230" w:rsidRPr="00371BEF" w:rsidRDefault="00460028" w:rsidP="00371BEF">
      <w:pPr>
        <w:pStyle w:val="Tiitel"/>
      </w:pPr>
      <w:r w:rsidRPr="00371BEF">
        <w:br w:type="page"/>
      </w:r>
      <w:bookmarkStart w:id="22" w:name="_Toc334606488"/>
      <w:r w:rsidR="00374DBE">
        <w:lastRenderedPageBreak/>
        <w:t>U</w:t>
      </w:r>
      <w:r w:rsidR="00374DBE" w:rsidRPr="00A720AF">
        <w:t xml:space="preserve">se of decision support tools </w:t>
      </w:r>
      <w:del w:id="23" w:author="Jüri" w:date="2013-03-12T15:16:00Z">
        <w:r w:rsidR="00374DBE" w:rsidRPr="00A720AF" w:rsidDel="00337906">
          <w:delText xml:space="preserve">in </w:delText>
        </w:r>
      </w:del>
      <w:ins w:id="24" w:author="Jüri" w:date="2013-03-12T15:16:00Z">
        <w:r w:rsidR="00337906">
          <w:t xml:space="preserve">for </w:t>
        </w:r>
      </w:ins>
      <w:r w:rsidR="00374DBE" w:rsidRPr="00A720AF">
        <w:t>VTS</w:t>
      </w:r>
      <w:bookmarkEnd w:id="22"/>
      <w:ins w:id="25" w:author="Jüri" w:date="2013-03-12T15:16:00Z">
        <w:r w:rsidR="00337906">
          <w:t xml:space="preserve"> personnel</w:t>
        </w:r>
      </w:ins>
    </w:p>
    <w:p w:rsidR="006427BF" w:rsidRPr="00396FE8" w:rsidRDefault="001A2B50" w:rsidP="00182386">
      <w:pPr>
        <w:pStyle w:val="Pealkiri1"/>
        <w:tabs>
          <w:tab w:val="clear" w:pos="4679"/>
          <w:tab w:val="num" w:pos="1701"/>
        </w:tabs>
        <w:ind w:left="1701"/>
      </w:pPr>
      <w:bookmarkStart w:id="26" w:name="_Toc334606489"/>
      <w:r w:rsidRPr="00396FE8">
        <w:t>Introduction</w:t>
      </w:r>
      <w:bookmarkEnd w:id="26"/>
    </w:p>
    <w:p w:rsidR="00F65DC2" w:rsidRPr="00337906" w:rsidRDefault="00F65DC2" w:rsidP="00F65DC2">
      <w:pPr>
        <w:autoSpaceDE w:val="0"/>
        <w:autoSpaceDN w:val="0"/>
        <w:adjustRightInd w:val="0"/>
        <w:rPr>
          <w:ins w:id="27" w:author="Jüri" w:date="2013-03-12T13:39:00Z"/>
          <w:rFonts w:cs="Arial"/>
          <w:szCs w:val="22"/>
          <w:lang w:eastAsia="de-DE"/>
        </w:rPr>
      </w:pPr>
      <w:ins w:id="28" w:author="Jüri" w:date="2013-03-12T13:39:00Z">
        <w:r>
          <w:rPr>
            <w:lang w:eastAsia="de-DE"/>
          </w:rPr>
          <w:t xml:space="preserve">According to </w:t>
        </w:r>
        <w:r w:rsidRPr="00945CF5">
          <w:rPr>
            <w:lang w:eastAsia="de-DE"/>
          </w:rPr>
          <w:t xml:space="preserve">IMO Resolution </w:t>
        </w:r>
        <w:proofErr w:type="gramStart"/>
        <w:r w:rsidRPr="00945CF5">
          <w:rPr>
            <w:lang w:eastAsia="de-DE"/>
          </w:rPr>
          <w:t>A.857(</w:t>
        </w:r>
        <w:proofErr w:type="gramEnd"/>
        <w:r w:rsidRPr="00945CF5">
          <w:rPr>
            <w:lang w:eastAsia="de-DE"/>
          </w:rPr>
          <w:t>20)</w:t>
        </w:r>
      </w:ins>
      <w:ins w:id="29" w:author="HXG" w:date="2013-03-13T01:04:00Z">
        <w:r w:rsidR="00EA247F">
          <w:rPr>
            <w:rFonts w:hint="eastAsia"/>
            <w:lang w:eastAsia="zh-CN"/>
          </w:rPr>
          <w:t>，</w:t>
        </w:r>
      </w:ins>
      <w:ins w:id="30" w:author="Jüri" w:date="2013-03-12T13:39:00Z">
        <w:r w:rsidRPr="00945CF5">
          <w:rPr>
            <w:lang w:eastAsia="de-DE"/>
          </w:rPr>
          <w:t>Vessel Traffic Service</w:t>
        </w:r>
      </w:ins>
      <w:ins w:id="31" w:author="Jüri" w:date="2013-03-13T15:25:00Z">
        <w:r w:rsidR="00182386">
          <w:rPr>
            <w:lang w:eastAsia="de-DE"/>
          </w:rPr>
          <w:t>s</w:t>
        </w:r>
      </w:ins>
      <w:ins w:id="32" w:author="Jüri" w:date="2013-03-12T13:39:00Z">
        <w:r w:rsidRPr="00945CF5">
          <w:rPr>
            <w:lang w:eastAsia="de-DE"/>
          </w:rPr>
          <w:t xml:space="preserve"> </w:t>
        </w:r>
      </w:ins>
      <w:ins w:id="33" w:author="Jüri" w:date="2013-03-13T15:25:00Z">
        <w:r w:rsidR="00182386">
          <w:rPr>
            <w:lang w:eastAsia="de-DE"/>
          </w:rPr>
          <w:t xml:space="preserve">are </w:t>
        </w:r>
      </w:ins>
      <w:ins w:id="34" w:author="Jüri" w:date="2013-03-12T13:39:00Z">
        <w:r w:rsidRPr="00945CF5">
          <w:rPr>
            <w:lang w:eastAsia="de-DE"/>
          </w:rPr>
          <w:t xml:space="preserve">implemented to improve the safety and efficiency of vessel traffic and to protect the </w:t>
        </w:r>
        <w:r w:rsidRPr="00337906">
          <w:rPr>
            <w:rFonts w:cs="Arial"/>
            <w:szCs w:val="22"/>
            <w:lang w:eastAsia="de-DE"/>
          </w:rPr>
          <w:t xml:space="preserve">environment. </w:t>
        </w:r>
        <w:r w:rsidRPr="00337906">
          <w:rPr>
            <w:rFonts w:cs="Arial"/>
            <w:szCs w:val="22"/>
            <w:lang w:eastAsia="en-GB"/>
          </w:rPr>
          <w:t>The service should have the capability to interact with the traffic and to respond to traffic situations developing in the VTS area.</w:t>
        </w:r>
      </w:ins>
    </w:p>
    <w:p w:rsidR="00F65DC2" w:rsidRPr="00337906" w:rsidRDefault="00F65DC2" w:rsidP="00F65DC2">
      <w:pPr>
        <w:rPr>
          <w:ins w:id="35" w:author="Jüri" w:date="2013-03-12T13:39:00Z"/>
          <w:rFonts w:cs="Arial"/>
          <w:szCs w:val="22"/>
          <w:lang w:eastAsia="de-DE"/>
        </w:rPr>
      </w:pPr>
    </w:p>
    <w:p w:rsidR="00F65DC2" w:rsidRDefault="00F65DC2" w:rsidP="00F65DC2">
      <w:pPr>
        <w:rPr>
          <w:ins w:id="36" w:author="Jüri" w:date="2013-03-12T13:39:00Z"/>
          <w:lang w:eastAsia="de-DE"/>
        </w:rPr>
      </w:pPr>
      <w:ins w:id="37" w:author="Jüri" w:date="2013-03-12T13:39:00Z">
        <w:r>
          <w:rPr>
            <w:lang w:eastAsia="de-DE"/>
          </w:rPr>
          <w:t>Decision support tools have been</w:t>
        </w:r>
        <w:r w:rsidR="00337906">
          <w:rPr>
            <w:lang w:eastAsia="de-DE"/>
          </w:rPr>
          <w:t xml:space="preserve"> used in VTS centres to enhance</w:t>
        </w:r>
        <w:r>
          <w:rPr>
            <w:lang w:eastAsia="de-DE"/>
          </w:rPr>
          <w:t xml:space="preserve"> situation awareness by assisting VTS </w:t>
        </w:r>
      </w:ins>
      <w:ins w:id="38" w:author="Jüri" w:date="2013-03-12T15:47:00Z">
        <w:r w:rsidR="008E2180">
          <w:rPr>
            <w:lang w:eastAsia="de-DE"/>
          </w:rPr>
          <w:t>personnel</w:t>
        </w:r>
      </w:ins>
      <w:ins w:id="39" w:author="Jüri" w:date="2013-03-12T13:39:00Z">
        <w:r>
          <w:rPr>
            <w:lang w:eastAsia="de-DE"/>
          </w:rPr>
          <w:t>. These t</w:t>
        </w:r>
        <w:r w:rsidRPr="00A92E3B">
          <w:rPr>
            <w:lang w:eastAsia="de-DE"/>
          </w:rPr>
          <w:t xml:space="preserve">ools can assist VTS personnel to support decision making activities at </w:t>
        </w:r>
        <w:r w:rsidRPr="00A92E3B">
          <w:t>an operational</w:t>
        </w:r>
        <w:r w:rsidRPr="00A92E3B">
          <w:rPr>
            <w:lang w:eastAsia="de-DE"/>
          </w:rPr>
          <w:t xml:space="preserve"> level. </w:t>
        </w:r>
      </w:ins>
    </w:p>
    <w:p w:rsidR="00F65DC2" w:rsidRDefault="00F65DC2" w:rsidP="00F65DC2">
      <w:pPr>
        <w:rPr>
          <w:ins w:id="40" w:author="Jüri" w:date="2013-03-12T13:39:00Z"/>
          <w:lang w:eastAsia="de-DE"/>
        </w:rPr>
      </w:pPr>
    </w:p>
    <w:p w:rsidR="00F65DC2" w:rsidRDefault="00F65DC2" w:rsidP="000F2232">
      <w:pPr>
        <w:rPr>
          <w:ins w:id="41" w:author="Jüri" w:date="2013-03-12T13:39:00Z"/>
          <w:lang w:eastAsia="de-DE"/>
        </w:rPr>
      </w:pPr>
      <w:ins w:id="42" w:author="Jüri" w:date="2013-03-12T13:39:00Z">
        <w:r>
          <w:rPr>
            <w:lang w:eastAsia="de-DE"/>
          </w:rPr>
          <w:t>Decision support tools may be identified in the VTS operational procedures such as</w:t>
        </w:r>
      </w:ins>
      <w:r w:rsidR="000F2232">
        <w:rPr>
          <w:lang w:eastAsia="de-DE"/>
        </w:rPr>
        <w:t xml:space="preserve"> </w:t>
      </w:r>
      <w:ins w:id="43" w:author="Jüri" w:date="2013-03-12T13:39:00Z">
        <w:r w:rsidR="00B13F4A">
          <w:rPr>
            <w:lang w:eastAsia="de-DE"/>
          </w:rPr>
          <w:t>CPA/TCPA, collision al</w:t>
        </w:r>
      </w:ins>
      <w:ins w:id="44" w:author="Jüri" w:date="2013-03-12T16:10:00Z">
        <w:r w:rsidR="00B13F4A">
          <w:rPr>
            <w:lang w:eastAsia="de-DE"/>
          </w:rPr>
          <w:t>arms</w:t>
        </w:r>
      </w:ins>
      <w:ins w:id="45" w:author="Jüri" w:date="2013-03-12T13:39:00Z">
        <w:r w:rsidR="00B13F4A">
          <w:rPr>
            <w:lang w:eastAsia="de-DE"/>
          </w:rPr>
          <w:t>, grounding al</w:t>
        </w:r>
      </w:ins>
      <w:ins w:id="46" w:author="Jüri" w:date="2013-03-12T16:10:00Z">
        <w:r w:rsidR="00B13F4A">
          <w:rPr>
            <w:lang w:eastAsia="de-DE"/>
          </w:rPr>
          <w:t>arm</w:t>
        </w:r>
      </w:ins>
      <w:ins w:id="47" w:author="Jüri" w:date="2013-03-12T13:39:00Z">
        <w:r>
          <w:rPr>
            <w:lang w:eastAsia="de-DE"/>
          </w:rPr>
          <w:t>s, anchor watc</w:t>
        </w:r>
      </w:ins>
      <w:ins w:id="48" w:author="Jüri" w:date="2013-03-13T15:33:00Z">
        <w:r w:rsidR="000F2232">
          <w:rPr>
            <w:lang w:eastAsia="de-DE"/>
          </w:rPr>
          <w:t xml:space="preserve">h, </w:t>
        </w:r>
      </w:ins>
      <w:ins w:id="49" w:author="Jüri" w:date="2013-03-12T13:39:00Z">
        <w:r w:rsidRPr="000F2232">
          <w:rPr>
            <w:lang w:val="nb-NO" w:eastAsia="de-DE"/>
          </w:rPr>
          <w:t>etc.</w:t>
        </w:r>
      </w:ins>
    </w:p>
    <w:p w:rsidR="00F65DC2" w:rsidRDefault="00F65DC2" w:rsidP="00F65DC2">
      <w:pPr>
        <w:rPr>
          <w:ins w:id="50" w:author="Jüri" w:date="2013-03-12T13:39:00Z"/>
          <w:lang w:eastAsia="de-DE"/>
        </w:rPr>
      </w:pPr>
    </w:p>
    <w:p w:rsidR="005729C4" w:rsidDel="00BF1B19" w:rsidRDefault="005729C4" w:rsidP="005729C4">
      <w:pPr>
        <w:rPr>
          <w:del w:id="51" w:author="Jüri" w:date="2013-03-12T11:44:00Z"/>
          <w:lang w:eastAsia="de-DE"/>
        </w:rPr>
      </w:pPr>
      <w:del w:id="52" w:author="Jüri" w:date="2013-03-12T11:44:00Z">
        <w:r w:rsidRPr="00671259" w:rsidDel="00BF1B19">
          <w:rPr>
            <w:lang w:eastAsia="de-DE"/>
          </w:rPr>
          <w:delText xml:space="preserve">In 1997 the IMO Maritime Safety Committee adopted Regulations for </w:delText>
        </w:r>
        <w:r w:rsidR="006D64F0" w:rsidDel="00BF1B19">
          <w:rPr>
            <w:lang w:eastAsia="de-DE"/>
          </w:rPr>
          <w:delText xml:space="preserve">Vessel </w:delText>
        </w:r>
      </w:del>
      <w:del w:id="53" w:author="Jüri" w:date="2013-03-12T11:42:00Z">
        <w:r w:rsidR="006D64F0" w:rsidDel="00BF1B19">
          <w:rPr>
            <w:lang w:eastAsia="de-DE"/>
          </w:rPr>
          <w:delText>t</w:delText>
        </w:r>
      </w:del>
      <w:del w:id="54" w:author="Jüri" w:date="2013-03-12T11:44:00Z">
        <w:r w:rsidR="006D64F0" w:rsidDel="00BF1B19">
          <w:rPr>
            <w:lang w:eastAsia="de-DE"/>
          </w:rPr>
          <w:delText>raffic Service (</w:delText>
        </w:r>
        <w:r w:rsidDel="00BF1B19">
          <w:rPr>
            <w:lang w:eastAsia="de-DE"/>
          </w:rPr>
          <w:delText>VTS</w:delText>
        </w:r>
        <w:r w:rsidR="006D64F0" w:rsidDel="00BF1B19">
          <w:rPr>
            <w:lang w:eastAsia="de-DE"/>
          </w:rPr>
          <w:delText>)</w:delText>
        </w:r>
        <w:r w:rsidDel="00BF1B19">
          <w:rPr>
            <w:lang w:eastAsia="de-DE"/>
          </w:rPr>
          <w:delText xml:space="preserve"> </w:delText>
        </w:r>
        <w:r w:rsidRPr="00671259" w:rsidDel="00BF1B19">
          <w:rPr>
            <w:lang w:eastAsia="de-DE"/>
          </w:rPr>
          <w:delText>that have since been included in SOLAS Chapter V (Safety of Navigation) as Regulation 12.</w:delText>
        </w:r>
        <w:r w:rsidR="006D64F0" w:rsidDel="00BF1B19">
          <w:rPr>
            <w:lang w:eastAsia="de-DE"/>
          </w:rPr>
          <w:delText xml:space="preserve"> </w:delText>
        </w:r>
        <w:r w:rsidRPr="00BF1B19" w:rsidDel="00BF1B19">
          <w:rPr>
            <w:lang w:eastAsia="de-DE"/>
          </w:rPr>
          <w:delText>This Regulation specifies the responsibilities of contracting governments to arrange for the establishment of VTS in certain vulnera</w:delText>
        </w:r>
        <w:r w:rsidR="00396FE8" w:rsidRPr="00BF1B19" w:rsidDel="00BF1B19">
          <w:rPr>
            <w:lang w:eastAsia="de-DE"/>
          </w:rPr>
          <w:delText>ble areas under their control</w:delText>
        </w:r>
        <w:r w:rsidR="00396FE8" w:rsidDel="00BF1B19">
          <w:rPr>
            <w:lang w:eastAsia="de-DE"/>
          </w:rPr>
          <w:delText>.</w:delText>
        </w:r>
      </w:del>
    </w:p>
    <w:p w:rsidR="00F65DC2" w:rsidRPr="00945CF5" w:rsidRDefault="00F65DC2" w:rsidP="005729C4">
      <w:pPr>
        <w:rPr>
          <w:lang w:eastAsia="de-DE"/>
        </w:rPr>
      </w:pPr>
    </w:p>
    <w:p w:rsidR="009E7564" w:rsidDel="00945CF5" w:rsidRDefault="00396FE8" w:rsidP="00396FE8">
      <w:pPr>
        <w:rPr>
          <w:del w:id="55" w:author="Jüri" w:date="2013-03-12T11:49:00Z"/>
        </w:rPr>
      </w:pPr>
      <w:commentRangeStart w:id="56"/>
      <w:del w:id="57" w:author="Jüri" w:date="2013-03-12T11:49:00Z">
        <w:r w:rsidDel="00945CF5">
          <w:rPr>
            <w:lang w:eastAsia="de-DE"/>
          </w:rPr>
          <w:delText xml:space="preserve">This guideline has been produced </w:delText>
        </w:r>
        <w:r w:rsidR="00130F4E" w:rsidDel="00945CF5">
          <w:rPr>
            <w:lang w:eastAsia="de-DE"/>
          </w:rPr>
          <w:delText>as a result of the</w:delText>
        </w:r>
        <w:r w:rsidDel="00945CF5">
          <w:rPr>
            <w:lang w:eastAsia="de-DE"/>
          </w:rPr>
          <w:delText xml:space="preserve"> IALA VTS Committee </w:delText>
        </w:r>
        <w:r w:rsidR="00130F4E" w:rsidDel="00945CF5">
          <w:rPr>
            <w:lang w:eastAsia="de-DE"/>
          </w:rPr>
          <w:delText xml:space="preserve">identifying a need to provide guidance on </w:delText>
        </w:r>
        <w:r w:rsidDel="00945CF5">
          <w:rPr>
            <w:lang w:eastAsia="de-DE"/>
          </w:rPr>
          <w:delText>the “</w:delText>
        </w:r>
        <w:r w:rsidRPr="0002148E" w:rsidDel="00945CF5">
          <w:delText xml:space="preserve">Use </w:delText>
        </w:r>
        <w:r w:rsidR="00130F4E" w:rsidDel="00945CF5">
          <w:delText>of decision support tools in VTS</w:delText>
        </w:r>
        <w:r w:rsidDel="00945CF5">
          <w:delText>”</w:delText>
        </w:r>
        <w:r w:rsidR="00130F4E" w:rsidDel="00945CF5">
          <w:delText xml:space="preserve"> during work package 2006-2010</w:delText>
        </w:r>
        <w:r w:rsidDel="00945CF5">
          <w:delText xml:space="preserve">. </w:delText>
        </w:r>
        <w:commentRangeEnd w:id="56"/>
        <w:r w:rsidR="009E7564" w:rsidDel="00945CF5">
          <w:rPr>
            <w:rStyle w:val="Kommentaariviide"/>
            <w:lang w:eastAsia="de-DE"/>
          </w:rPr>
          <w:commentReference w:id="56"/>
        </w:r>
      </w:del>
    </w:p>
    <w:p w:rsidR="009E7564" w:rsidRDefault="009E7564" w:rsidP="00396FE8"/>
    <w:p w:rsidR="00396FE8" w:rsidDel="00453F94" w:rsidRDefault="00396FE8" w:rsidP="00396FE8">
      <w:pPr>
        <w:rPr>
          <w:del w:id="58" w:author="Jüri" w:date="2013-03-12T11:33:00Z"/>
        </w:rPr>
      </w:pPr>
      <w:commentRangeStart w:id="59"/>
      <w:del w:id="60" w:author="Jüri" w:date="2013-03-12T11:33:00Z">
        <w:r w:rsidDel="00453F94">
          <w:delText xml:space="preserve">After human error, the main cause of </w:delText>
        </w:r>
        <w:r w:rsidR="009E7564" w:rsidDel="00453F94">
          <w:delText>maritime</w:delText>
        </w:r>
        <w:r w:rsidDel="00453F94">
          <w:delText xml:space="preserve"> accidents has been identified as “Loss of situational awareness”.</w:delText>
        </w:r>
        <w:r w:rsidR="009E7564" w:rsidDel="00453F94">
          <w:delText xml:space="preserve"> The most common maritime accident is a collision and groundings.</w:delText>
        </w:r>
        <w:r w:rsidDel="00453F94">
          <w:delText xml:space="preserve"> </w:delText>
        </w:r>
        <w:commentRangeEnd w:id="59"/>
        <w:r w:rsidR="009E7564" w:rsidDel="00453F94">
          <w:rPr>
            <w:rStyle w:val="Kommentaariviide"/>
            <w:lang w:eastAsia="de-DE"/>
          </w:rPr>
          <w:commentReference w:id="59"/>
        </w:r>
      </w:del>
    </w:p>
    <w:p w:rsidR="00396FE8" w:rsidRDefault="00396FE8" w:rsidP="005729C4">
      <w:pPr>
        <w:rPr>
          <w:lang w:eastAsia="de-DE"/>
        </w:rPr>
      </w:pPr>
    </w:p>
    <w:p w:rsidR="00396FE8" w:rsidDel="000B629C" w:rsidRDefault="00396FE8" w:rsidP="00396FE8">
      <w:pPr>
        <w:rPr>
          <w:del w:id="61" w:author="Jüri" w:date="2013-03-12T12:32:00Z"/>
          <w:lang w:eastAsia="de-DE"/>
        </w:rPr>
      </w:pPr>
      <w:del w:id="62" w:author="Jüri" w:date="2013-03-12T12:32:00Z">
        <w:r w:rsidDel="000B629C">
          <w:rPr>
            <w:lang w:eastAsia="de-DE"/>
          </w:rPr>
          <w:delText xml:space="preserve">The use of decision support tools in </w:delText>
        </w:r>
        <w:r w:rsidR="006D64F0" w:rsidDel="000B629C">
          <w:rPr>
            <w:lang w:eastAsia="de-DE"/>
          </w:rPr>
          <w:delText>VTS</w:delText>
        </w:r>
        <w:r w:rsidDel="000B629C">
          <w:rPr>
            <w:lang w:eastAsia="de-DE"/>
          </w:rPr>
          <w:delText xml:space="preserve"> is a growing trend as shown during the </w:delText>
        </w:r>
        <w:commentRangeStart w:id="63"/>
        <w:commentRangeStart w:id="64"/>
        <w:r w:rsidDel="000B629C">
          <w:rPr>
            <w:lang w:eastAsia="de-DE"/>
          </w:rPr>
          <w:delText>IALA 12</w:delText>
        </w:r>
        <w:r w:rsidRPr="00374DBE" w:rsidDel="000B629C">
          <w:rPr>
            <w:vertAlign w:val="superscript"/>
            <w:lang w:eastAsia="de-DE"/>
          </w:rPr>
          <w:delText>th</w:delText>
        </w:r>
        <w:r w:rsidDel="000B629C">
          <w:rPr>
            <w:lang w:eastAsia="de-DE"/>
          </w:rPr>
          <w:delText xml:space="preserve"> VTS Symposium</w:delText>
        </w:r>
        <w:commentRangeEnd w:id="63"/>
        <w:r w:rsidDel="000B629C">
          <w:rPr>
            <w:rStyle w:val="Kommentaariviide"/>
            <w:lang w:eastAsia="de-DE"/>
          </w:rPr>
          <w:commentReference w:id="63"/>
        </w:r>
        <w:commentRangeEnd w:id="64"/>
        <w:r w:rsidR="00130F4E" w:rsidDel="000B629C">
          <w:rPr>
            <w:lang w:eastAsia="de-DE"/>
          </w:rPr>
          <w:delText>, which recommended …..</w:delText>
        </w:r>
        <w:r w:rsidDel="000B629C">
          <w:rPr>
            <w:rStyle w:val="Kommentaariviide"/>
            <w:lang w:eastAsia="de-DE"/>
          </w:rPr>
          <w:commentReference w:id="64"/>
        </w:r>
        <w:r w:rsidDel="000B629C">
          <w:rPr>
            <w:lang w:eastAsia="de-DE"/>
          </w:rPr>
          <w:delText>. It is a concern that the introduction of new tracking technologies such as AIS Class B and satellite based AIS together with pressures on VTS manning may result in the VTSOs workload increasing.</w:delText>
        </w:r>
      </w:del>
    </w:p>
    <w:p w:rsidR="00F65DC2" w:rsidDel="00F65DC2" w:rsidRDefault="00F65DC2" w:rsidP="00396FE8">
      <w:pPr>
        <w:rPr>
          <w:del w:id="65" w:author="Jüri" w:date="2013-03-12T13:39:00Z"/>
          <w:lang w:eastAsia="de-DE"/>
        </w:rPr>
      </w:pPr>
    </w:p>
    <w:p w:rsidR="00376695" w:rsidDel="00F65DC2" w:rsidRDefault="00CB563F" w:rsidP="00396FE8">
      <w:pPr>
        <w:rPr>
          <w:del w:id="66" w:author="Jüri" w:date="2013-03-12T13:38:00Z"/>
          <w:lang w:eastAsia="de-DE"/>
        </w:rPr>
      </w:pPr>
      <w:del w:id="67" w:author="Jüri" w:date="2013-03-12T13:38:00Z">
        <w:r w:rsidDel="00F65DC2">
          <w:rPr>
            <w:lang w:eastAsia="de-DE"/>
          </w:rPr>
          <w:delText>Today, n</w:delText>
        </w:r>
        <w:r w:rsidR="00130F4E" w:rsidDel="00F65DC2">
          <w:rPr>
            <w:lang w:eastAsia="de-DE"/>
          </w:rPr>
          <w:delText>umerous traditional decision support tools already exist such as</w:delText>
        </w:r>
        <w:r w:rsidR="00376695" w:rsidDel="00F65DC2">
          <w:rPr>
            <w:lang w:eastAsia="de-DE"/>
          </w:rPr>
          <w:delText>:</w:delText>
        </w:r>
      </w:del>
    </w:p>
    <w:p w:rsidR="00376695" w:rsidDel="00F65DC2" w:rsidRDefault="00376695" w:rsidP="00376695">
      <w:pPr>
        <w:pStyle w:val="Loendilik"/>
        <w:numPr>
          <w:ilvl w:val="0"/>
          <w:numId w:val="44"/>
        </w:numPr>
        <w:rPr>
          <w:del w:id="68" w:author="Jüri" w:date="2013-03-12T13:38:00Z"/>
          <w:lang w:eastAsia="de-DE"/>
        </w:rPr>
      </w:pPr>
      <w:del w:id="69" w:author="Jüri" w:date="2013-03-12T13:29:00Z">
        <w:r w:rsidRPr="00CB563F" w:rsidDel="00F279F3">
          <w:rPr>
            <w:b/>
            <w:lang w:eastAsia="de-DE"/>
          </w:rPr>
          <w:delText>VTS</w:delText>
        </w:r>
        <w:r w:rsidDel="00F279F3">
          <w:rPr>
            <w:lang w:eastAsia="de-DE"/>
          </w:rPr>
          <w:delText>;</w:delText>
        </w:r>
      </w:del>
      <w:del w:id="70" w:author="Jüri" w:date="2013-03-12T13:31:00Z">
        <w:r w:rsidDel="00F279F3">
          <w:rPr>
            <w:lang w:eastAsia="de-DE"/>
          </w:rPr>
          <w:delText xml:space="preserve"> </w:delText>
        </w:r>
      </w:del>
      <w:del w:id="71" w:author="Jüri" w:date="2013-03-12T13:38:00Z">
        <w:r w:rsidR="00130F4E" w:rsidDel="00F65DC2">
          <w:rPr>
            <w:lang w:eastAsia="de-DE"/>
          </w:rPr>
          <w:delText xml:space="preserve">CPA/TCPA, collision alerts, grounding alerts, anchor watch, etc </w:delText>
        </w:r>
      </w:del>
      <w:del w:id="72" w:author="Jüri" w:date="2013-03-12T13:27:00Z">
        <w:r w:rsidR="00130F4E" w:rsidDel="00F279F3">
          <w:rPr>
            <w:lang w:eastAsia="de-DE"/>
          </w:rPr>
          <w:delText>a</w:delText>
        </w:r>
        <w:r w:rsidDel="00F279F3">
          <w:rPr>
            <w:lang w:eastAsia="de-DE"/>
          </w:rPr>
          <w:delText>s</w:delText>
        </w:r>
        <w:r w:rsidR="00130F4E" w:rsidDel="00F279F3">
          <w:rPr>
            <w:lang w:eastAsia="de-DE"/>
          </w:rPr>
          <w:delText xml:space="preserve"> described in IALA Recommendation V-128</w:delText>
        </w:r>
      </w:del>
    </w:p>
    <w:p w:rsidR="00376695" w:rsidDel="00F65DC2" w:rsidRDefault="00376695" w:rsidP="00376695">
      <w:pPr>
        <w:pStyle w:val="Loendilik"/>
        <w:numPr>
          <w:ilvl w:val="0"/>
          <w:numId w:val="44"/>
        </w:numPr>
        <w:rPr>
          <w:del w:id="73" w:author="Jüri" w:date="2013-03-12T13:38:00Z"/>
          <w:lang w:eastAsia="de-DE"/>
        </w:rPr>
      </w:pPr>
      <w:del w:id="74" w:author="Jüri" w:date="2013-03-12T13:38:00Z">
        <w:r w:rsidRPr="00CB563F" w:rsidDel="00F65DC2">
          <w:rPr>
            <w:b/>
            <w:lang w:eastAsia="de-DE"/>
          </w:rPr>
          <w:delText>Environmental protection</w:delText>
        </w:r>
        <w:r w:rsidDel="00F65DC2">
          <w:rPr>
            <w:lang w:eastAsia="de-DE"/>
          </w:rPr>
          <w:delText>; drift modelling, boom deployment, etc</w:delText>
        </w:r>
      </w:del>
    </w:p>
    <w:p w:rsidR="00F279F3" w:rsidRPr="00376695" w:rsidDel="00F65DC2" w:rsidRDefault="00130F4E" w:rsidP="00376695">
      <w:pPr>
        <w:pStyle w:val="Loendilik"/>
        <w:numPr>
          <w:ilvl w:val="0"/>
          <w:numId w:val="44"/>
        </w:numPr>
        <w:rPr>
          <w:del w:id="75" w:author="Jüri" w:date="2013-03-12T13:38:00Z"/>
          <w:lang w:val="nb-NO" w:eastAsia="de-DE"/>
        </w:rPr>
      </w:pPr>
      <w:del w:id="76" w:author="Jüri" w:date="2013-03-12T13:38:00Z">
        <w:r w:rsidRPr="00CB563F" w:rsidDel="00F65DC2">
          <w:rPr>
            <w:b/>
            <w:lang w:val="nb-NO" w:eastAsia="de-DE"/>
          </w:rPr>
          <w:delText>SAR</w:delText>
        </w:r>
        <w:r w:rsidR="00376695" w:rsidRPr="00376695" w:rsidDel="00F65DC2">
          <w:rPr>
            <w:lang w:val="nb-NO" w:eastAsia="de-DE"/>
          </w:rPr>
          <w:delText xml:space="preserve">; </w:delText>
        </w:r>
        <w:r w:rsidRPr="00376695" w:rsidDel="00F65DC2">
          <w:rPr>
            <w:lang w:val="nb-NO" w:eastAsia="de-DE"/>
          </w:rPr>
          <w:delText>drift modelling, search planning, etc.</w:delText>
        </w:r>
      </w:del>
    </w:p>
    <w:p w:rsidR="00396FE8" w:rsidRDefault="00396FE8" w:rsidP="005729C4">
      <w:pPr>
        <w:rPr>
          <w:lang w:val="nb-NO" w:eastAsia="de-DE"/>
        </w:rPr>
      </w:pPr>
    </w:p>
    <w:p w:rsidR="00376695" w:rsidDel="00F65DC2" w:rsidRDefault="00376695" w:rsidP="00376695">
      <w:pPr>
        <w:rPr>
          <w:del w:id="77" w:author="Jüri" w:date="2013-03-12T13:38:00Z"/>
          <w:lang w:eastAsia="de-DE"/>
        </w:rPr>
      </w:pPr>
      <w:del w:id="78" w:author="Jüri" w:date="2013-03-12T13:38:00Z">
        <w:r w:rsidDel="00F65DC2">
          <w:rPr>
            <w:lang w:eastAsia="de-DE"/>
          </w:rPr>
          <w:delText xml:space="preserve">The training of </w:delText>
        </w:r>
        <w:commentRangeStart w:id="79"/>
        <w:r w:rsidDel="00F65DC2">
          <w:rPr>
            <w:lang w:eastAsia="de-DE"/>
          </w:rPr>
          <w:delText>users</w:delText>
        </w:r>
        <w:commentRangeEnd w:id="79"/>
        <w:r w:rsidR="00914770" w:rsidDel="00F65DC2">
          <w:rPr>
            <w:rStyle w:val="Kommentaariviide"/>
            <w:lang w:eastAsia="de-DE"/>
          </w:rPr>
          <w:commentReference w:id="79"/>
        </w:r>
        <w:r w:rsidDel="00F65DC2">
          <w:rPr>
            <w:lang w:eastAsia="de-DE"/>
          </w:rPr>
          <w:delText>, such as VTSO, of decision support tools is paramount.</w:delText>
        </w:r>
      </w:del>
    </w:p>
    <w:p w:rsidR="00376695" w:rsidRDefault="00376695" w:rsidP="00376695">
      <w:pPr>
        <w:rPr>
          <w:ins w:id="80" w:author="Jüri" w:date="2013-03-12T15:22:00Z"/>
          <w:lang w:eastAsia="de-DE"/>
        </w:rPr>
      </w:pPr>
    </w:p>
    <w:p w:rsidR="00337906" w:rsidRPr="00371BEF" w:rsidRDefault="00337906" w:rsidP="00337906">
      <w:pPr>
        <w:pStyle w:val="Pealkiri2"/>
        <w:keepNext/>
        <w:tabs>
          <w:tab w:val="clear" w:pos="851"/>
          <w:tab w:val="num" w:pos="0"/>
        </w:tabs>
        <w:jc w:val="both"/>
        <w:rPr>
          <w:ins w:id="81" w:author="Jüri" w:date="2013-03-12T15:22:00Z"/>
          <w:lang w:eastAsia="sv-SE"/>
        </w:rPr>
      </w:pPr>
      <w:bookmarkStart w:id="82" w:name="_Toc206487720"/>
      <w:bookmarkStart w:id="83" w:name="_Toc208457821"/>
      <w:ins w:id="84" w:author="Jüri" w:date="2013-03-12T15:22:00Z">
        <w:r>
          <w:rPr>
            <w:lang w:eastAsia="sv-SE"/>
          </w:rPr>
          <w:t>Objective</w:t>
        </w:r>
        <w:bookmarkEnd w:id="82"/>
        <w:bookmarkEnd w:id="83"/>
      </w:ins>
    </w:p>
    <w:p w:rsidR="00337906" w:rsidRDefault="00337906" w:rsidP="00376695">
      <w:pPr>
        <w:rPr>
          <w:ins w:id="85" w:author="Jüri" w:date="2013-03-12T15:22:00Z"/>
          <w:lang w:eastAsia="de-DE"/>
        </w:rPr>
      </w:pPr>
      <w:ins w:id="86" w:author="Jüri" w:date="2013-03-12T15:22:00Z">
        <w:r>
          <w:rPr>
            <w:lang w:eastAsia="de-DE"/>
          </w:rPr>
          <w:t xml:space="preserve">The aim of this document is to give guidance on the use of decision support tools in VTS, and to </w:t>
        </w:r>
      </w:ins>
      <w:ins w:id="87" w:author="Jüri" w:date="2013-03-12T15:24:00Z">
        <w:r>
          <w:t>provide a list of example</w:t>
        </w:r>
      </w:ins>
      <w:ins w:id="88" w:author="Jüri" w:date="2013-03-13T15:27:00Z">
        <w:r w:rsidR="000F2232">
          <w:t>s of</w:t>
        </w:r>
      </w:ins>
      <w:ins w:id="89" w:author="Jüri" w:date="2013-03-12T15:24:00Z">
        <w:r>
          <w:t xml:space="preserve"> decision support tools </w:t>
        </w:r>
      </w:ins>
      <w:ins w:id="90" w:author="Jüri" w:date="2013-03-13T15:30:00Z">
        <w:r w:rsidR="000F2232">
          <w:t xml:space="preserve">that </w:t>
        </w:r>
      </w:ins>
      <w:ins w:id="91" w:author="Jüri" w:date="2013-03-12T15:24:00Z">
        <w:r>
          <w:t xml:space="preserve">may </w:t>
        </w:r>
      </w:ins>
      <w:ins w:id="92" w:author="Jüri" w:date="2013-03-13T15:28:00Z">
        <w:r w:rsidR="000F2232">
          <w:t xml:space="preserve">be </w:t>
        </w:r>
      </w:ins>
      <w:ins w:id="93" w:author="Jüri" w:date="2013-03-12T15:24:00Z">
        <w:r>
          <w:t>consider</w:t>
        </w:r>
      </w:ins>
      <w:ins w:id="94" w:author="Jüri" w:date="2013-03-13T15:28:00Z">
        <w:r w:rsidR="000F2232">
          <w:t xml:space="preserve">ed by </w:t>
        </w:r>
        <w:r w:rsidR="000F2232">
          <w:t>a VTS authority</w:t>
        </w:r>
      </w:ins>
      <w:ins w:id="95" w:author="Jüri" w:date="2013-03-12T15:24:00Z">
        <w:r>
          <w:t>.</w:t>
        </w:r>
      </w:ins>
    </w:p>
    <w:p w:rsidR="00337906" w:rsidRDefault="00337906" w:rsidP="00376695">
      <w:pPr>
        <w:rPr>
          <w:lang w:eastAsia="de-DE"/>
        </w:rPr>
      </w:pPr>
    </w:p>
    <w:p w:rsidR="00396FE8" w:rsidDel="00337906" w:rsidRDefault="00396FE8" w:rsidP="00396FE8">
      <w:pPr>
        <w:pStyle w:val="Pealkiri2"/>
        <w:rPr>
          <w:del w:id="96" w:author="Jüri" w:date="2013-03-12T15:22:00Z"/>
          <w:lang w:eastAsia="de-DE"/>
        </w:rPr>
      </w:pPr>
      <w:bookmarkStart w:id="97" w:name="_Toc334606490"/>
      <w:del w:id="98" w:author="Jüri" w:date="2013-03-12T15:22:00Z">
        <w:r w:rsidDel="00337906">
          <w:rPr>
            <w:lang w:eastAsia="de-DE"/>
          </w:rPr>
          <w:delText>Aim</w:delText>
        </w:r>
        <w:bookmarkEnd w:id="97"/>
      </w:del>
    </w:p>
    <w:p w:rsidR="00396FE8" w:rsidDel="00337906" w:rsidRDefault="00396FE8" w:rsidP="00396FE8">
      <w:pPr>
        <w:rPr>
          <w:del w:id="99" w:author="Jüri" w:date="2013-03-12T15:22:00Z"/>
          <w:lang w:eastAsia="de-DE"/>
        </w:rPr>
      </w:pPr>
      <w:commentRangeStart w:id="100"/>
      <w:del w:id="101" w:author="Jüri" w:date="2013-03-12T15:22:00Z">
        <w:r w:rsidDel="00337906">
          <w:rPr>
            <w:lang w:eastAsia="de-DE"/>
          </w:rPr>
          <w:delText>D</w:delText>
        </w:r>
        <w:r w:rsidR="00EA37F7" w:rsidDel="00337906">
          <w:rPr>
            <w:lang w:eastAsia="de-DE"/>
          </w:rPr>
          <w:delText xml:space="preserve">ecision support tools aim to assist the </w:delText>
        </w:r>
        <w:r w:rsidDel="00337906">
          <w:rPr>
            <w:lang w:eastAsia="de-DE"/>
          </w:rPr>
          <w:delText>VTS</w:delText>
        </w:r>
      </w:del>
      <w:del w:id="102" w:author="Jüri" w:date="2013-03-12T15:19:00Z">
        <w:r w:rsidDel="00337906">
          <w:rPr>
            <w:lang w:eastAsia="de-DE"/>
          </w:rPr>
          <w:delText>Os</w:delText>
        </w:r>
      </w:del>
      <w:del w:id="103" w:author="Jüri" w:date="2013-03-12T15:22:00Z">
        <w:r w:rsidDel="00337906">
          <w:rPr>
            <w:lang w:eastAsia="de-DE"/>
          </w:rPr>
          <w:delText xml:space="preserve"> and other stakeholders without interfering with their current </w:delText>
        </w:r>
        <w:commentRangeStart w:id="104"/>
        <w:r w:rsidDel="00337906">
          <w:rPr>
            <w:lang w:eastAsia="de-DE"/>
          </w:rPr>
          <w:delText>tasks</w:delText>
        </w:r>
        <w:commentRangeEnd w:id="104"/>
        <w:r w:rsidR="00EA37F7" w:rsidDel="00337906">
          <w:rPr>
            <w:rStyle w:val="Kommentaariviide"/>
            <w:lang w:eastAsia="de-DE"/>
          </w:rPr>
          <w:commentReference w:id="104"/>
        </w:r>
        <w:r w:rsidDel="00337906">
          <w:rPr>
            <w:lang w:eastAsia="de-DE"/>
          </w:rPr>
          <w:delText>.</w:delText>
        </w:r>
        <w:commentRangeEnd w:id="100"/>
        <w:r w:rsidDel="00337906">
          <w:rPr>
            <w:rStyle w:val="Kommentaariviide"/>
            <w:lang w:eastAsia="de-DE"/>
          </w:rPr>
          <w:commentReference w:id="100"/>
        </w:r>
      </w:del>
    </w:p>
    <w:p w:rsidR="000A6180" w:rsidDel="00337906" w:rsidRDefault="000A6180" w:rsidP="00396FE8">
      <w:pPr>
        <w:rPr>
          <w:del w:id="105" w:author="Jüri" w:date="2013-03-12T15:22:00Z"/>
          <w:lang w:eastAsia="de-DE"/>
        </w:rPr>
      </w:pPr>
    </w:p>
    <w:p w:rsidR="000A6180" w:rsidDel="00337906" w:rsidRDefault="000A6180" w:rsidP="000A6180">
      <w:pPr>
        <w:rPr>
          <w:del w:id="106" w:author="Jüri" w:date="2013-03-12T15:22:00Z"/>
          <w:lang w:eastAsia="de-DE"/>
        </w:rPr>
      </w:pPr>
      <w:commentRangeStart w:id="107"/>
      <w:del w:id="108" w:author="Jüri" w:date="2013-03-12T15:22:00Z">
        <w:r w:rsidDel="00337906">
          <w:rPr>
            <w:lang w:eastAsia="de-DE"/>
          </w:rPr>
          <w:delText>Decision support tool should “support” decision making and not actual</w:delText>
        </w:r>
        <w:r w:rsidR="00914770" w:rsidDel="00337906">
          <w:rPr>
            <w:lang w:eastAsia="de-DE"/>
          </w:rPr>
          <w:delText>ly</w:delText>
        </w:r>
        <w:r w:rsidDel="00337906">
          <w:rPr>
            <w:lang w:eastAsia="de-DE"/>
          </w:rPr>
          <w:delText xml:space="preserve"> make the decisions.</w:delText>
        </w:r>
        <w:commentRangeEnd w:id="107"/>
        <w:r w:rsidDel="00337906">
          <w:rPr>
            <w:rStyle w:val="Kommentaariviide"/>
            <w:lang w:eastAsia="de-DE"/>
          </w:rPr>
          <w:commentReference w:id="107"/>
        </w:r>
      </w:del>
    </w:p>
    <w:p w:rsidR="00396FE8" w:rsidRDefault="00396FE8" w:rsidP="00396FE8">
      <w:pPr>
        <w:rPr>
          <w:lang w:eastAsia="de-DE"/>
        </w:rPr>
      </w:pPr>
    </w:p>
    <w:p w:rsidR="00396FE8" w:rsidDel="00337906" w:rsidRDefault="00396FE8" w:rsidP="00396FE8">
      <w:pPr>
        <w:pStyle w:val="Pealkiri2"/>
        <w:rPr>
          <w:del w:id="109" w:author="Jüri" w:date="2013-03-12T15:24:00Z"/>
          <w:lang w:eastAsia="de-DE"/>
        </w:rPr>
      </w:pPr>
      <w:bookmarkStart w:id="110" w:name="_Toc334606491"/>
      <w:del w:id="111" w:author="Jüri" w:date="2013-03-12T15:24:00Z">
        <w:r w:rsidDel="00337906">
          <w:rPr>
            <w:lang w:eastAsia="de-DE"/>
          </w:rPr>
          <w:delText>Purpose</w:delText>
        </w:r>
        <w:bookmarkEnd w:id="110"/>
      </w:del>
    </w:p>
    <w:p w:rsidR="005729C4" w:rsidDel="00337906" w:rsidRDefault="005729C4" w:rsidP="005729C4">
      <w:pPr>
        <w:rPr>
          <w:del w:id="112" w:author="Jüri" w:date="2013-03-12T15:24:00Z"/>
          <w:lang w:eastAsia="de-DE"/>
        </w:rPr>
      </w:pPr>
      <w:del w:id="113" w:author="Jüri" w:date="2013-03-12T15:24:00Z">
        <w:r w:rsidRPr="00671259" w:rsidDel="00337906">
          <w:rPr>
            <w:lang w:eastAsia="de-DE"/>
          </w:rPr>
          <w:lastRenderedPageBreak/>
          <w:delText xml:space="preserve">The purpose of this </w:delText>
        </w:r>
        <w:r w:rsidDel="00337906">
          <w:rPr>
            <w:lang w:eastAsia="de-DE"/>
          </w:rPr>
          <w:delText xml:space="preserve">Guideline </w:delText>
        </w:r>
        <w:r w:rsidRPr="00671259" w:rsidDel="00337906">
          <w:rPr>
            <w:lang w:eastAsia="de-DE"/>
          </w:rPr>
          <w:delText xml:space="preserve">is to </w:delText>
        </w:r>
        <w:r w:rsidDel="00337906">
          <w:rPr>
            <w:lang w:eastAsia="de-DE"/>
          </w:rPr>
          <w:delText>provide guidance in the:</w:delText>
        </w:r>
      </w:del>
    </w:p>
    <w:p w:rsidR="005729C4" w:rsidDel="00337906" w:rsidRDefault="00EA37F7" w:rsidP="005729C4">
      <w:pPr>
        <w:pStyle w:val="Loendilik"/>
        <w:numPr>
          <w:ilvl w:val="0"/>
          <w:numId w:val="42"/>
        </w:numPr>
        <w:rPr>
          <w:del w:id="114" w:author="Jüri" w:date="2013-03-12T15:24:00Z"/>
        </w:rPr>
      </w:pPr>
      <w:del w:id="115" w:author="Jüri" w:date="2013-03-12T15:24:00Z">
        <w:r w:rsidDel="00337906">
          <w:delText>utilization</w:delText>
        </w:r>
        <w:r w:rsidR="005729C4" w:rsidDel="00337906">
          <w:delText xml:space="preserve"> of decision support tools in VTS and </w:delText>
        </w:r>
      </w:del>
    </w:p>
    <w:p w:rsidR="005729C4" w:rsidDel="00337906" w:rsidRDefault="005729C4" w:rsidP="005729C4">
      <w:pPr>
        <w:pStyle w:val="Loendilik"/>
        <w:numPr>
          <w:ilvl w:val="0"/>
          <w:numId w:val="42"/>
        </w:numPr>
        <w:rPr>
          <w:del w:id="116" w:author="Jüri" w:date="2013-03-12T15:24:00Z"/>
        </w:rPr>
      </w:pPr>
      <w:del w:id="117" w:author="Jüri" w:date="2013-03-12T15:24:00Z">
        <w:r w:rsidDel="00337906">
          <w:delText xml:space="preserve">provide a list of </w:delText>
        </w:r>
        <w:r w:rsidR="00CB2E4E" w:rsidDel="00337906">
          <w:delText>example</w:delText>
        </w:r>
        <w:r w:rsidDel="00337906">
          <w:delText xml:space="preserve"> decision support tools a VTS authority may consider.</w:delText>
        </w:r>
      </w:del>
    </w:p>
    <w:p w:rsidR="005729C4" w:rsidDel="00337906" w:rsidRDefault="005729C4" w:rsidP="005729C4">
      <w:pPr>
        <w:rPr>
          <w:del w:id="118" w:author="Jüri" w:date="2013-03-12T15:24:00Z"/>
          <w:lang w:eastAsia="de-DE"/>
        </w:rPr>
      </w:pPr>
    </w:p>
    <w:p w:rsidR="002B4B73" w:rsidDel="00182386" w:rsidRDefault="002B4B73" w:rsidP="002B4B73">
      <w:pPr>
        <w:pStyle w:val="Pealkiri2"/>
        <w:rPr>
          <w:del w:id="119" w:author="Jüri" w:date="2013-03-13T15:21:00Z"/>
          <w:lang w:eastAsia="de-DE"/>
        </w:rPr>
      </w:pPr>
      <w:bookmarkStart w:id="120" w:name="_Toc334606492"/>
      <w:moveFromRangeStart w:id="121" w:author="Jüri" w:date="2013-03-12T15:26:00Z" w:name="move350865294"/>
      <w:moveFrom w:id="122" w:author="Jüri" w:date="2013-03-12T15:26:00Z">
        <w:del w:id="123" w:author="Jüri" w:date="2013-03-13T15:21:00Z">
          <w:r w:rsidDel="00182386">
            <w:rPr>
              <w:lang w:eastAsia="de-DE"/>
            </w:rPr>
            <w:delText>References</w:delText>
          </w:r>
        </w:del>
      </w:moveFrom>
      <w:bookmarkEnd w:id="120"/>
    </w:p>
    <w:p w:rsidR="002B4B73" w:rsidDel="00427BA5" w:rsidRDefault="002B4B73" w:rsidP="002B4B73">
      <w:pPr>
        <w:rPr>
          <w:lang w:eastAsia="de-DE"/>
        </w:rPr>
      </w:pPr>
      <w:moveFrom w:id="124" w:author="Jüri" w:date="2013-03-12T15:26:00Z">
        <w:r w:rsidRPr="00671259" w:rsidDel="00427BA5">
          <w:rPr>
            <w:lang w:eastAsia="de-DE"/>
          </w:rPr>
          <w:t xml:space="preserve">The </w:t>
        </w:r>
        <w:r w:rsidDel="00427BA5">
          <w:rPr>
            <w:lang w:eastAsia="de-DE"/>
          </w:rPr>
          <w:t xml:space="preserve">following primary references have been used in the production </w:t>
        </w:r>
        <w:r w:rsidRPr="00671259" w:rsidDel="00427BA5">
          <w:rPr>
            <w:lang w:eastAsia="de-DE"/>
          </w:rPr>
          <w:t xml:space="preserve">of this </w:t>
        </w:r>
        <w:r w:rsidDel="00427BA5">
          <w:rPr>
            <w:lang w:eastAsia="de-DE"/>
          </w:rPr>
          <w:t>Guideline:</w:t>
        </w:r>
      </w:moveFrom>
    </w:p>
    <w:p w:rsidR="002B4B73" w:rsidDel="00427BA5" w:rsidRDefault="002B4B73" w:rsidP="002B4B73">
      <w:pPr>
        <w:pStyle w:val="Loendilik"/>
        <w:numPr>
          <w:ilvl w:val="0"/>
          <w:numId w:val="43"/>
        </w:numPr>
        <w:rPr>
          <w:lang w:eastAsia="de-DE"/>
        </w:rPr>
      </w:pPr>
      <w:moveFrom w:id="125" w:author="Jüri" w:date="2013-03-12T15:26:00Z">
        <w:r w:rsidDel="00427BA5">
          <w:rPr>
            <w:lang w:eastAsia="de-DE"/>
          </w:rPr>
          <w:t>IALA VTS Manual</w:t>
        </w:r>
      </w:moveFrom>
    </w:p>
    <w:p w:rsidR="002B4B73" w:rsidDel="00427BA5" w:rsidRDefault="002B4B73" w:rsidP="002B4B73">
      <w:pPr>
        <w:pStyle w:val="Loendilik"/>
        <w:numPr>
          <w:ilvl w:val="0"/>
          <w:numId w:val="43"/>
        </w:numPr>
        <w:rPr>
          <w:lang w:eastAsia="de-DE"/>
        </w:rPr>
      </w:pPr>
      <w:moveFrom w:id="126" w:author="Jüri" w:date="2013-03-12T15:26:00Z">
        <w:r w:rsidDel="00427BA5">
          <w:rPr>
            <w:lang w:eastAsia="de-DE"/>
          </w:rPr>
          <w:t>IALA Recommendation V-128</w:t>
        </w:r>
      </w:moveFrom>
    </w:p>
    <w:p w:rsidR="00705B22" w:rsidDel="00427BA5" w:rsidRDefault="00705B22" w:rsidP="002B4B73">
      <w:pPr>
        <w:pStyle w:val="Loendilik"/>
        <w:numPr>
          <w:ilvl w:val="0"/>
          <w:numId w:val="43"/>
        </w:numPr>
        <w:rPr>
          <w:lang w:eastAsia="de-DE"/>
        </w:rPr>
      </w:pPr>
      <w:moveFrom w:id="127" w:author="Jüri" w:date="2013-03-12T15:26:00Z">
        <w:r w:rsidDel="00427BA5">
          <w:rPr>
            <w:lang w:eastAsia="de-DE"/>
          </w:rPr>
          <w:t>IALA Guideline 1018</w:t>
        </w:r>
      </w:moveFrom>
    </w:p>
    <w:p w:rsidR="00952FA5" w:rsidDel="00427BA5" w:rsidRDefault="00952FA5" w:rsidP="002B4B73">
      <w:pPr>
        <w:pStyle w:val="Loendilik"/>
        <w:numPr>
          <w:ilvl w:val="0"/>
          <w:numId w:val="43"/>
        </w:numPr>
        <w:rPr>
          <w:lang w:eastAsia="de-DE"/>
        </w:rPr>
      </w:pPr>
      <w:moveFrom w:id="128" w:author="Jüri" w:date="2013-03-12T15:26:00Z">
        <w:r w:rsidRPr="00914770" w:rsidDel="00427BA5">
          <w:rPr>
            <w:i/>
            <w:lang w:eastAsia="de-DE"/>
          </w:rPr>
          <w:t>Add others</w:t>
        </w:r>
        <w:r w:rsidDel="00427BA5">
          <w:rPr>
            <w:lang w:eastAsia="de-DE"/>
          </w:rPr>
          <w:t>.</w:t>
        </w:r>
      </w:moveFrom>
    </w:p>
    <w:p w:rsidR="00374DBE" w:rsidDel="00427BA5" w:rsidRDefault="00374DBE" w:rsidP="006427BF">
      <w:pPr>
        <w:rPr>
          <w:lang w:eastAsia="de-DE"/>
        </w:rPr>
      </w:pPr>
    </w:p>
    <w:p w:rsidR="00396FE8" w:rsidDel="00427BA5" w:rsidRDefault="00396FE8" w:rsidP="00182386">
      <w:pPr>
        <w:pStyle w:val="Pealkiri1"/>
        <w:tabs>
          <w:tab w:val="clear" w:pos="4679"/>
          <w:tab w:val="num" w:pos="3969"/>
        </w:tabs>
        <w:ind w:left="1701"/>
        <w:rPr>
          <w:del w:id="129" w:author="Jüri" w:date="2013-03-12T15:26:00Z"/>
        </w:rPr>
      </w:pPr>
      <w:bookmarkStart w:id="130" w:name="_Toc334606493"/>
      <w:moveFromRangeEnd w:id="121"/>
      <w:del w:id="131" w:author="Jüri" w:date="2013-03-12T15:26:00Z">
        <w:r w:rsidDel="00427BA5">
          <w:delText>Definition</w:delText>
        </w:r>
        <w:r w:rsidR="003F1FDC" w:rsidDel="00427BA5">
          <w:delText>s</w:delText>
        </w:r>
        <w:bookmarkEnd w:id="130"/>
      </w:del>
    </w:p>
    <w:p w:rsidR="000B629C" w:rsidRPr="00371BEF" w:rsidRDefault="000B629C" w:rsidP="000B629C">
      <w:pPr>
        <w:pStyle w:val="Pealkiri1"/>
        <w:tabs>
          <w:tab w:val="clear" w:pos="4679"/>
          <w:tab w:val="num" w:pos="0"/>
        </w:tabs>
        <w:ind w:left="567"/>
        <w:rPr>
          <w:ins w:id="132" w:author="Jüri" w:date="2013-03-12T12:40:00Z"/>
        </w:rPr>
      </w:pPr>
      <w:bookmarkStart w:id="133" w:name="_Toc208457822"/>
      <w:ins w:id="134" w:author="Jüri" w:date="2013-03-12T12:40:00Z">
        <w:r>
          <w:t>Acronyms and Definitions</w:t>
        </w:r>
        <w:bookmarkEnd w:id="133"/>
      </w:ins>
    </w:p>
    <w:p w:rsidR="000B629C" w:rsidRDefault="000B629C" w:rsidP="000B629C">
      <w:pPr>
        <w:pStyle w:val="Kehatekst"/>
        <w:rPr>
          <w:ins w:id="135" w:author="Jüri" w:date="2013-03-12T12:40:00Z"/>
        </w:rPr>
      </w:pPr>
      <w:ins w:id="136" w:author="Jüri" w:date="2013-03-12T12:40:00Z">
        <w:r>
          <w:t>To assist in the use of this guideline</w:t>
        </w:r>
        <w:r w:rsidRPr="00AC6E51">
          <w:t>, the following acronyms and definitions, mainly based</w:t>
        </w:r>
        <w:r w:rsidRPr="00F11CE7">
          <w:t xml:space="preserve"> on IMO resolutions</w:t>
        </w:r>
        <w:r>
          <w:t>,</w:t>
        </w:r>
        <w:r w:rsidRPr="00F11CE7">
          <w:t xml:space="preserve"> have been used:</w:t>
        </w:r>
      </w:ins>
    </w:p>
    <w:p w:rsidR="000B629C" w:rsidRDefault="000B629C" w:rsidP="000B629C">
      <w:pPr>
        <w:pStyle w:val="Table"/>
        <w:rPr>
          <w:ins w:id="137" w:author="Jüri" w:date="2013-03-12T12:40:00Z"/>
        </w:rPr>
      </w:pPr>
      <w:bookmarkStart w:id="138" w:name="_Toc208548707"/>
      <w:commentRangeStart w:id="139"/>
      <w:ins w:id="140" w:author="Jüri" w:date="2013-03-12T12:40:00Z">
        <w:r>
          <w:t>Acronym</w:t>
        </w:r>
      </w:ins>
      <w:commentRangeEnd w:id="139"/>
      <w:ins w:id="141" w:author="Jüri" w:date="2013-03-12T15:49:00Z">
        <w:r w:rsidR="008E2180">
          <w:rPr>
            <w:rStyle w:val="Kommentaariviide"/>
            <w:i w:val="0"/>
            <w:lang w:eastAsia="de-DE"/>
          </w:rPr>
          <w:commentReference w:id="139"/>
        </w:r>
      </w:ins>
      <w:ins w:id="142" w:author="Jüri" w:date="2013-03-12T12:40:00Z">
        <w:r>
          <w:t>s</w:t>
        </w:r>
        <w:bookmarkEnd w:id="138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0B629C" w:rsidRPr="005A5F6A" w:rsidTr="00427BA5">
        <w:trPr>
          <w:jc w:val="center"/>
          <w:ins w:id="143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44" w:author="Jüri" w:date="2013-03-12T12:40:00Z"/>
                <w:i/>
              </w:rPr>
            </w:pPr>
            <w:ins w:id="145" w:author="Jüri" w:date="2013-03-12T12:40:00Z">
              <w:r>
                <w:rPr>
                  <w:i/>
                </w:rPr>
                <w:t>COLREG</w:t>
              </w:r>
            </w:ins>
          </w:p>
        </w:tc>
        <w:tc>
          <w:tcPr>
            <w:tcW w:w="6254" w:type="dxa"/>
          </w:tcPr>
          <w:p w:rsidR="000B629C" w:rsidRPr="00A352C4" w:rsidRDefault="000B629C" w:rsidP="00427BA5">
            <w:pPr>
              <w:spacing w:before="40"/>
              <w:rPr>
                <w:ins w:id="146" w:author="Jüri" w:date="2013-03-12T12:40:00Z"/>
              </w:rPr>
            </w:pPr>
            <w:ins w:id="147" w:author="Jüri" w:date="2013-03-12T12:40:00Z">
              <w:r w:rsidRPr="00A352C4">
                <w:rPr>
                  <w:color w:val="1A1A1A"/>
                  <w:lang w:val="en-US"/>
                </w:rPr>
                <w:t xml:space="preserve">International Regulations for </w:t>
              </w:r>
              <w:r>
                <w:rPr>
                  <w:color w:val="1A1A1A"/>
                  <w:lang w:val="en-US"/>
                </w:rPr>
                <w:t>Preventing Collisions at Sea</w:t>
              </w:r>
            </w:ins>
          </w:p>
        </w:tc>
      </w:tr>
      <w:tr w:rsidR="000B629C" w:rsidRPr="005A5F6A" w:rsidTr="00427BA5">
        <w:trPr>
          <w:jc w:val="center"/>
          <w:ins w:id="148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49" w:author="Jüri" w:date="2013-03-12T12:40:00Z"/>
                <w:i/>
              </w:rPr>
            </w:pPr>
            <w:ins w:id="150" w:author="Jüri" w:date="2013-03-12T12:40:00Z">
              <w:r w:rsidRPr="005A5F6A">
                <w:rPr>
                  <w:i/>
                </w:rPr>
                <w:t xml:space="preserve">IALA 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51" w:author="Jüri" w:date="2013-03-12T12:40:00Z"/>
              </w:rPr>
            </w:pPr>
            <w:ins w:id="152" w:author="Jüri" w:date="2013-03-12T12:40:00Z">
              <w:r w:rsidRPr="005A5F6A">
                <w:t xml:space="preserve">International Association </w:t>
              </w:r>
              <w:r>
                <w:t>of</w:t>
              </w:r>
              <w:r w:rsidRPr="005A5F6A">
                <w:t xml:space="preserve"> Marine Aids to Navigation and Lighthouse Authorities</w:t>
              </w:r>
            </w:ins>
          </w:p>
        </w:tc>
      </w:tr>
      <w:tr w:rsidR="000B629C" w:rsidRPr="005A5F6A" w:rsidTr="00427BA5">
        <w:trPr>
          <w:jc w:val="center"/>
          <w:ins w:id="153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54" w:author="Jüri" w:date="2013-03-12T12:40:00Z"/>
                <w:i/>
              </w:rPr>
            </w:pPr>
            <w:ins w:id="155" w:author="Jüri" w:date="2013-03-12T12:40:00Z">
              <w:r w:rsidRPr="005A5F6A">
                <w:rPr>
                  <w:i/>
                </w:rPr>
                <w:t>IMO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56" w:author="Jüri" w:date="2013-03-12T12:40:00Z"/>
              </w:rPr>
            </w:pPr>
            <w:ins w:id="157" w:author="Jüri" w:date="2013-03-12T12:40:00Z">
              <w:r w:rsidRPr="005A5F6A">
                <w:t>International Maritime Organization</w:t>
              </w:r>
            </w:ins>
          </w:p>
        </w:tc>
      </w:tr>
      <w:tr w:rsidR="000B629C" w:rsidRPr="005A5F6A" w:rsidTr="00427BA5">
        <w:trPr>
          <w:jc w:val="center"/>
          <w:ins w:id="158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59" w:author="Jüri" w:date="2013-03-12T12:40:00Z"/>
                <w:i/>
              </w:rPr>
            </w:pPr>
            <w:ins w:id="160" w:author="Jüri" w:date="2013-03-12T12:40:00Z">
              <w:r>
                <w:rPr>
                  <w:i/>
                </w:rPr>
                <w:t>OOW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61" w:author="Jüri" w:date="2013-03-12T12:40:00Z"/>
              </w:rPr>
            </w:pPr>
            <w:ins w:id="162" w:author="Jüri" w:date="2013-03-12T12:40:00Z">
              <w:r>
                <w:t>Officer of the Watch</w:t>
              </w:r>
            </w:ins>
          </w:p>
        </w:tc>
      </w:tr>
      <w:tr w:rsidR="000B629C" w:rsidRPr="005A5F6A" w:rsidTr="00427BA5">
        <w:trPr>
          <w:jc w:val="center"/>
          <w:ins w:id="163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64" w:author="Jüri" w:date="2013-03-12T12:40:00Z"/>
                <w:i/>
              </w:rPr>
            </w:pPr>
            <w:ins w:id="165" w:author="Jüri" w:date="2013-03-12T12:40:00Z">
              <w:r w:rsidRPr="005A5F6A">
                <w:rPr>
                  <w:i/>
                </w:rPr>
                <w:t>SMCP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66" w:author="Jüri" w:date="2013-03-12T12:40:00Z"/>
              </w:rPr>
            </w:pPr>
            <w:ins w:id="167" w:author="Jüri" w:date="2013-03-12T12:40:00Z">
              <w:r w:rsidRPr="005A5F6A">
                <w:t xml:space="preserve">IMO Resolution A.918(22) IMO Standard Marine Communication Phrases </w:t>
              </w:r>
            </w:ins>
          </w:p>
        </w:tc>
      </w:tr>
      <w:tr w:rsidR="000B629C" w:rsidRPr="005A5F6A" w:rsidTr="00427BA5">
        <w:trPr>
          <w:jc w:val="center"/>
          <w:ins w:id="168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69" w:author="Jüri" w:date="2013-03-12T12:40:00Z"/>
                <w:i/>
              </w:rPr>
            </w:pPr>
            <w:ins w:id="170" w:author="Jüri" w:date="2013-03-12T12:40:00Z">
              <w:r w:rsidRPr="005A5F6A">
                <w:rPr>
                  <w:i/>
                </w:rPr>
                <w:t>SOLAS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71" w:author="Jüri" w:date="2013-03-12T12:40:00Z"/>
              </w:rPr>
            </w:pPr>
            <w:ins w:id="172" w:author="Jüri" w:date="2013-03-12T12:40:00Z">
              <w:r w:rsidRPr="005A5F6A">
                <w:t>International Convention for the Safety of Life at Sea</w:t>
              </w:r>
            </w:ins>
          </w:p>
        </w:tc>
      </w:tr>
      <w:tr w:rsidR="000B629C" w:rsidRPr="005A5F6A" w:rsidTr="00427BA5">
        <w:trPr>
          <w:jc w:val="center"/>
          <w:ins w:id="173" w:author="Jüri" w:date="2013-03-12T12:40:00Z"/>
        </w:trPr>
        <w:tc>
          <w:tcPr>
            <w:tcW w:w="1980" w:type="dxa"/>
          </w:tcPr>
          <w:p w:rsidR="000B629C" w:rsidRPr="005A5F6A" w:rsidRDefault="000B629C" w:rsidP="00427BA5">
            <w:pPr>
              <w:spacing w:before="40"/>
              <w:rPr>
                <w:ins w:id="174" w:author="Jüri" w:date="2013-03-12T12:40:00Z"/>
                <w:i/>
              </w:rPr>
            </w:pPr>
            <w:ins w:id="175" w:author="Jüri" w:date="2013-03-12T12:40:00Z">
              <w:r w:rsidRPr="005A5F6A">
                <w:rPr>
                  <w:i/>
                </w:rPr>
                <w:t>VTS</w:t>
              </w:r>
            </w:ins>
          </w:p>
        </w:tc>
        <w:tc>
          <w:tcPr>
            <w:tcW w:w="6254" w:type="dxa"/>
          </w:tcPr>
          <w:p w:rsidR="000B629C" w:rsidRPr="005A5F6A" w:rsidRDefault="000B629C" w:rsidP="00427BA5">
            <w:pPr>
              <w:spacing w:before="40"/>
              <w:rPr>
                <w:ins w:id="176" w:author="Jüri" w:date="2013-03-12T12:40:00Z"/>
              </w:rPr>
            </w:pPr>
            <w:ins w:id="177" w:author="Jüri" w:date="2013-03-12T12:40:00Z">
              <w:r w:rsidRPr="005A5F6A">
                <w:t>Vessel Traffic Services</w:t>
              </w:r>
            </w:ins>
          </w:p>
        </w:tc>
      </w:tr>
    </w:tbl>
    <w:p w:rsidR="000B629C" w:rsidRDefault="000B629C" w:rsidP="00396FE8">
      <w:pPr>
        <w:rPr>
          <w:ins w:id="178" w:author="Jüri" w:date="2013-03-12T12:41:00Z"/>
          <w:lang w:eastAsia="zh-CN"/>
        </w:rPr>
      </w:pPr>
    </w:p>
    <w:p w:rsidR="000B629C" w:rsidRPr="00500790" w:rsidRDefault="000B629C" w:rsidP="000B629C">
      <w:pPr>
        <w:pStyle w:val="Table"/>
        <w:rPr>
          <w:ins w:id="179" w:author="Jüri" w:date="2013-03-12T12:41:00Z"/>
        </w:rPr>
      </w:pPr>
      <w:ins w:id="180" w:author="Jüri" w:date="2013-03-12T12:41:00Z">
        <w:r w:rsidRPr="00500790">
          <w:t>General Definitions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305A95" w:rsidRPr="005A5F6A" w:rsidTr="00427BA5">
        <w:trPr>
          <w:cantSplit/>
          <w:jc w:val="center"/>
          <w:ins w:id="181" w:author="Jüri" w:date="2013-03-12T12:41:00Z"/>
        </w:trPr>
        <w:tc>
          <w:tcPr>
            <w:tcW w:w="1980" w:type="dxa"/>
          </w:tcPr>
          <w:p w:rsidR="00305A95" w:rsidRPr="008E2180" w:rsidRDefault="00063EEB" w:rsidP="00427BA5">
            <w:pPr>
              <w:spacing w:before="40"/>
              <w:rPr>
                <w:ins w:id="182" w:author="Jüri" w:date="2013-03-12T12:41:00Z"/>
              </w:rPr>
            </w:pPr>
            <w:ins w:id="183" w:author="Jüri" w:date="2013-03-12T12:48:00Z">
              <w:r>
                <w:rPr>
                  <w:lang w:eastAsia="de-DE"/>
                </w:rPr>
                <w:t>Al</w:t>
              </w:r>
            </w:ins>
            <w:ins w:id="184" w:author="Jüri" w:date="2013-03-12T16:05:00Z">
              <w:r>
                <w:rPr>
                  <w:lang w:eastAsia="de-DE"/>
                </w:rPr>
                <w:t>arm</w:t>
              </w:r>
            </w:ins>
          </w:p>
        </w:tc>
        <w:tc>
          <w:tcPr>
            <w:tcW w:w="6254" w:type="dxa"/>
          </w:tcPr>
          <w:p w:rsidR="00305A95" w:rsidRPr="005A5F6A" w:rsidRDefault="00305A95" w:rsidP="00B13F4A">
            <w:pPr>
              <w:spacing w:before="40"/>
              <w:rPr>
                <w:ins w:id="185" w:author="Jüri" w:date="2013-03-12T12:41:00Z"/>
              </w:rPr>
            </w:pPr>
            <w:commentRangeStart w:id="186"/>
            <w:ins w:id="187" w:author="Jüri" w:date="2013-03-12T12:48:00Z">
              <w:r>
                <w:t>A</w:t>
              </w:r>
              <w:r w:rsidRPr="00CB2E4E">
                <w:t xml:space="preserve"> visual or audible indicat</w:t>
              </w:r>
              <w:r>
                <w:t>ion</w:t>
              </w:r>
              <w:r w:rsidRPr="00CB2E4E">
                <w:t xml:space="preserve"> that a </w:t>
              </w:r>
              <w:r>
                <w:t xml:space="preserve">developing situation </w:t>
              </w:r>
              <w:r w:rsidRPr="00CB2E4E">
                <w:t xml:space="preserve">has occurred and that </w:t>
              </w:r>
              <w:r>
                <w:t>a decision is required</w:t>
              </w:r>
              <w:commentRangeEnd w:id="186"/>
              <w:r>
                <w:rPr>
                  <w:rStyle w:val="Kommentaariviide"/>
                  <w:lang w:eastAsia="de-DE"/>
                </w:rPr>
                <w:commentReference w:id="186"/>
              </w:r>
            </w:ins>
            <w:ins w:id="188" w:author="Jüri" w:date="2013-03-12T16:07:00Z">
              <w:del w:id="189" w:author="HXG" w:date="2013-03-13T01:06:00Z">
                <w:r w:rsidR="00B13F4A" w:rsidDel="00EA247F">
                  <w:delText>.</w:delText>
                </w:r>
              </w:del>
              <w:r w:rsidR="00B13F4A">
                <w:t xml:space="preserve"> </w:t>
              </w:r>
            </w:ins>
          </w:p>
        </w:tc>
      </w:tr>
      <w:tr w:rsidR="00305A95" w:rsidRPr="005A5F6A" w:rsidTr="00427BA5">
        <w:trPr>
          <w:cantSplit/>
          <w:jc w:val="center"/>
          <w:ins w:id="190" w:author="Jüri" w:date="2013-03-12T12:41:00Z"/>
        </w:trPr>
        <w:tc>
          <w:tcPr>
            <w:tcW w:w="1980" w:type="dxa"/>
          </w:tcPr>
          <w:p w:rsidR="00305A95" w:rsidRPr="008E2180" w:rsidRDefault="00305A95" w:rsidP="00427BA5">
            <w:pPr>
              <w:spacing w:before="40"/>
              <w:rPr>
                <w:ins w:id="191" w:author="Jüri" w:date="2013-03-12T12:41:00Z"/>
              </w:rPr>
            </w:pPr>
            <w:ins w:id="192" w:author="Jüri" w:date="2013-03-12T12:42:00Z">
              <w:r w:rsidRPr="008E2180">
                <w:rPr>
                  <w:bCs/>
                  <w:sz w:val="23"/>
                  <w:szCs w:val="23"/>
                </w:rPr>
                <w:t>Decision-maker</w:t>
              </w:r>
            </w:ins>
          </w:p>
        </w:tc>
        <w:tc>
          <w:tcPr>
            <w:tcW w:w="6254" w:type="dxa"/>
          </w:tcPr>
          <w:p w:rsidR="00305A95" w:rsidRPr="005A5F6A" w:rsidRDefault="008E2180" w:rsidP="008E2180">
            <w:pPr>
              <w:spacing w:before="40"/>
              <w:rPr>
                <w:ins w:id="193" w:author="Jüri" w:date="2013-03-12T12:41:00Z"/>
              </w:rPr>
            </w:pPr>
            <w:ins w:id="194" w:author="Jüri" w:date="2013-03-12T15:50:00Z">
              <w:r>
                <w:rPr>
                  <w:szCs w:val="22"/>
                </w:rPr>
                <w:t>A</w:t>
              </w:r>
            </w:ins>
            <w:ins w:id="195" w:author="Jüri" w:date="2013-03-12T12:42:00Z">
              <w:r w:rsidR="00305A95">
                <w:rPr>
                  <w:szCs w:val="22"/>
                </w:rPr>
                <w:t xml:space="preserve"> person or group </w:t>
              </w:r>
            </w:ins>
            <w:ins w:id="196" w:author="Jüri" w:date="2013-03-12T15:52:00Z">
              <w:r>
                <w:rPr>
                  <w:szCs w:val="22"/>
                </w:rPr>
                <w:t>authorized</w:t>
              </w:r>
            </w:ins>
            <w:ins w:id="197" w:author="Jüri" w:date="2013-03-12T12:42:00Z">
              <w:r w:rsidR="00305A95">
                <w:rPr>
                  <w:szCs w:val="22"/>
                </w:rPr>
                <w:t xml:space="preserve"> to make decisions.</w:t>
              </w:r>
            </w:ins>
          </w:p>
        </w:tc>
      </w:tr>
      <w:tr w:rsidR="00305A95" w:rsidRPr="005A5F6A" w:rsidTr="00427BA5">
        <w:trPr>
          <w:cantSplit/>
          <w:jc w:val="center"/>
          <w:ins w:id="198" w:author="Jüri" w:date="2013-03-12T12:48:00Z"/>
        </w:trPr>
        <w:tc>
          <w:tcPr>
            <w:tcW w:w="1980" w:type="dxa"/>
          </w:tcPr>
          <w:p w:rsidR="00305A95" w:rsidRPr="008E2180" w:rsidRDefault="00EE65AE" w:rsidP="00427BA5">
            <w:pPr>
              <w:spacing w:before="40"/>
              <w:rPr>
                <w:ins w:id="199" w:author="Jüri" w:date="2013-03-12T12:48:00Z"/>
                <w:lang w:eastAsia="de-DE"/>
              </w:rPr>
            </w:pPr>
            <w:ins w:id="200" w:author="Jüri" w:date="2013-03-12T12:48:00Z">
              <w:r w:rsidRPr="008E2180">
                <w:t xml:space="preserve">Decision support </w:t>
              </w:r>
            </w:ins>
            <w:ins w:id="201" w:author="Jüri" w:date="2013-03-12T15:44:00Z">
              <w:r w:rsidRPr="008E2180">
                <w:t>system</w:t>
              </w:r>
            </w:ins>
          </w:p>
        </w:tc>
        <w:tc>
          <w:tcPr>
            <w:tcW w:w="6254" w:type="dxa"/>
          </w:tcPr>
          <w:p w:rsidR="00305A95" w:rsidRPr="008E2180" w:rsidRDefault="00EE65AE" w:rsidP="008E2180">
            <w:pPr>
              <w:rPr>
                <w:ins w:id="202" w:author="Jüri" w:date="2013-03-12T12:48:00Z"/>
                <w:lang w:eastAsia="de-DE"/>
              </w:rPr>
            </w:pPr>
            <w:ins w:id="203" w:author="Jüri" w:date="2013-03-12T15:41:00Z">
              <w:r w:rsidRPr="008E2180">
                <w:t>A</w:t>
              </w:r>
            </w:ins>
            <w:ins w:id="204" w:author="Jüri" w:date="2013-03-12T15:50:00Z">
              <w:r w:rsidR="008E2180">
                <w:t>n</w:t>
              </w:r>
            </w:ins>
            <w:ins w:id="205" w:author="Jüri" w:date="2013-03-12T15:41:00Z">
              <w:r w:rsidRPr="008E2180">
                <w:t xml:space="preserve"> </w:t>
              </w:r>
            </w:ins>
            <w:ins w:id="206" w:author="Jüri" w:date="2013-03-12T15:50:00Z">
              <w:r w:rsidR="008E2180">
                <w:t xml:space="preserve">information </w:t>
              </w:r>
            </w:ins>
            <w:ins w:id="207" w:author="Jüri" w:date="2013-03-12T15:44:00Z">
              <w:r>
                <w:rPr>
                  <w:bCs/>
                </w:rPr>
                <w:t>system</w:t>
              </w:r>
            </w:ins>
            <w:ins w:id="208" w:author="Jüri" w:date="2013-03-12T15:41:00Z">
              <w:r w:rsidRPr="008E2180">
                <w:t xml:space="preserve"> </w:t>
              </w:r>
            </w:ins>
            <w:ins w:id="209" w:author="Jüri" w:date="2013-03-12T15:43:00Z">
              <w:r>
                <w:t xml:space="preserve">to </w:t>
              </w:r>
            </w:ins>
            <w:ins w:id="210" w:author="Jüri" w:date="2013-03-12T15:41:00Z">
              <w:r w:rsidRPr="00EE65AE">
                <w:t>assist</w:t>
              </w:r>
              <w:r w:rsidRPr="008E2180">
                <w:t xml:space="preserve"> the </w:t>
              </w:r>
              <w:r w:rsidR="00934737" w:rsidRPr="008E2180">
                <w:fldChar w:fldCharType="begin"/>
              </w:r>
              <w:r w:rsidRPr="008E2180">
                <w:instrText xml:space="preserve"> HYPERLINK "http://en.wikipedia.org/wiki/Decision-making" \o "Decision-making" </w:instrText>
              </w:r>
              <w:r w:rsidR="00934737" w:rsidRPr="008E2180">
                <w:fldChar w:fldCharType="separate"/>
              </w:r>
              <w:r w:rsidRPr="008E2180">
                <w:rPr>
                  <w:rStyle w:val="Hperlink"/>
                  <w:rFonts w:cs="Arial"/>
                  <w:color w:val="auto"/>
                  <w:szCs w:val="22"/>
                  <w:u w:val="none"/>
                </w:rPr>
                <w:t>decision-maker</w:t>
              </w:r>
              <w:r w:rsidR="00934737" w:rsidRPr="008E2180">
                <w:rPr>
                  <w:rStyle w:val="Hperlink"/>
                  <w:rFonts w:cs="Arial"/>
                  <w:color w:val="auto"/>
                  <w:szCs w:val="22"/>
                  <w:u w:val="none"/>
                </w:rPr>
                <w:fldChar w:fldCharType="end"/>
              </w:r>
              <w:r w:rsidRPr="008E2180">
                <w:t xml:space="preserve"> at an operational, planning and management level.</w:t>
              </w:r>
            </w:ins>
          </w:p>
        </w:tc>
      </w:tr>
      <w:tr w:rsidR="00EE65AE" w:rsidRPr="005A5F6A" w:rsidTr="00427BA5">
        <w:trPr>
          <w:cantSplit/>
          <w:jc w:val="center"/>
          <w:ins w:id="211" w:author="Jüri" w:date="2013-03-12T15:40:00Z"/>
        </w:trPr>
        <w:tc>
          <w:tcPr>
            <w:tcW w:w="1980" w:type="dxa"/>
          </w:tcPr>
          <w:p w:rsidR="00EE65AE" w:rsidRPr="008E2180" w:rsidRDefault="00EE65AE" w:rsidP="00427BA5">
            <w:pPr>
              <w:spacing w:before="40"/>
              <w:rPr>
                <w:ins w:id="212" w:author="Jüri" w:date="2013-03-12T15:40:00Z"/>
                <w:bCs/>
                <w:sz w:val="23"/>
                <w:szCs w:val="23"/>
              </w:rPr>
            </w:pPr>
            <w:ins w:id="213" w:author="Jüri" w:date="2013-03-12T15:40:00Z">
              <w:r w:rsidRPr="008E2180">
                <w:t>Decision support tool for VTS personnel</w:t>
              </w:r>
            </w:ins>
          </w:p>
        </w:tc>
        <w:tc>
          <w:tcPr>
            <w:tcW w:w="6254" w:type="dxa"/>
          </w:tcPr>
          <w:p w:rsidR="00EE65AE" w:rsidRPr="000F2232" w:rsidRDefault="00EE65AE" w:rsidP="000F2232">
            <w:pPr>
              <w:rPr>
                <w:ins w:id="214" w:author="Jüri" w:date="2013-03-12T15:40:00Z"/>
                <w:lang w:eastAsia="zh-CN"/>
              </w:rPr>
            </w:pPr>
            <w:ins w:id="215" w:author="Jüri" w:date="2013-03-12T15:41:00Z">
              <w:r>
                <w:rPr>
                  <w:lang w:eastAsia="de-DE"/>
                </w:rPr>
                <w:t xml:space="preserve">A tool to assist the VTS personnel </w:t>
              </w:r>
            </w:ins>
            <w:ins w:id="216" w:author="Jüri" w:date="2013-03-12T15:43:00Z">
              <w:r>
                <w:rPr>
                  <w:lang w:eastAsia="de-DE"/>
                </w:rPr>
                <w:t>for</w:t>
              </w:r>
            </w:ins>
            <w:ins w:id="217" w:author="Jüri" w:date="2013-03-12T15:41:00Z">
              <w:r w:rsidRPr="00A92E3B">
                <w:rPr>
                  <w:lang w:eastAsia="de-DE"/>
                </w:rPr>
                <w:t xml:space="preserve"> support</w:t>
              </w:r>
            </w:ins>
            <w:ins w:id="218" w:author="Jüri" w:date="2013-03-12T15:43:00Z">
              <w:r>
                <w:rPr>
                  <w:lang w:eastAsia="de-DE"/>
                </w:rPr>
                <w:t>ing</w:t>
              </w:r>
            </w:ins>
            <w:ins w:id="219" w:author="Jüri" w:date="2013-03-12T15:41:00Z">
              <w:r w:rsidRPr="00A92E3B">
                <w:rPr>
                  <w:lang w:eastAsia="de-DE"/>
                </w:rPr>
                <w:t xml:space="preserve"> decision making </w:t>
              </w:r>
              <w:r>
                <w:rPr>
                  <w:lang w:eastAsia="de-DE"/>
                </w:rPr>
                <w:t>at an operational level.</w:t>
              </w:r>
            </w:ins>
            <w:ins w:id="220" w:author="HXG" w:date="2013-03-13T01:15:00Z">
              <w:r w:rsidR="00035E66">
                <w:rPr>
                  <w:rFonts w:hint="eastAsia"/>
                  <w:lang w:eastAsia="zh-CN"/>
                </w:rPr>
                <w:t xml:space="preserve"> A tool </w:t>
              </w:r>
            </w:ins>
            <w:ins w:id="221" w:author="HXG" w:date="2013-03-13T05:13:00Z">
              <w:r w:rsidR="00F27FB5">
                <w:rPr>
                  <w:rFonts w:hint="eastAsia"/>
                  <w:lang w:eastAsia="zh-CN"/>
                </w:rPr>
                <w:t>may include</w:t>
              </w:r>
            </w:ins>
            <w:ins w:id="222" w:author="HXG" w:date="2013-03-13T01:15:00Z">
              <w:r w:rsidR="00035E66">
                <w:rPr>
                  <w:rFonts w:hint="eastAsia"/>
                  <w:lang w:eastAsia="zh-CN"/>
                </w:rPr>
                <w:t xml:space="preserve"> one or more </w:t>
              </w:r>
            </w:ins>
            <w:ins w:id="223" w:author="Jüri" w:date="2013-03-13T15:36:00Z">
              <w:r w:rsidR="000F2232">
                <w:rPr>
                  <w:lang w:eastAsia="zh-CN"/>
                </w:rPr>
                <w:t>d</w:t>
              </w:r>
              <w:r w:rsidR="000F2232" w:rsidRPr="008E2180">
                <w:t>ecision support system</w:t>
              </w:r>
            </w:ins>
            <w:ins w:id="224" w:author="HXG" w:date="2013-03-13T01:15:00Z">
              <w:r w:rsidR="00035E66">
                <w:rPr>
                  <w:rFonts w:hint="eastAsia"/>
                  <w:lang w:eastAsia="zh-CN"/>
                </w:rPr>
                <w:t>s.</w:t>
              </w:r>
            </w:ins>
          </w:p>
        </w:tc>
      </w:tr>
      <w:tr w:rsidR="00305A95" w:rsidRPr="005A5F6A" w:rsidTr="00427BA5">
        <w:trPr>
          <w:cantSplit/>
          <w:jc w:val="center"/>
          <w:ins w:id="225" w:author="Jüri" w:date="2013-03-12T12:43:00Z"/>
        </w:trPr>
        <w:tc>
          <w:tcPr>
            <w:tcW w:w="1980" w:type="dxa"/>
          </w:tcPr>
          <w:p w:rsidR="00305A95" w:rsidRPr="008E2180" w:rsidRDefault="00305A95" w:rsidP="00427BA5">
            <w:pPr>
              <w:spacing w:before="40"/>
              <w:rPr>
                <w:ins w:id="226" w:author="Jüri" w:date="2013-03-12T12:43:00Z"/>
                <w:bCs/>
                <w:sz w:val="23"/>
                <w:szCs w:val="23"/>
              </w:rPr>
            </w:pPr>
            <w:ins w:id="227" w:author="Jüri" w:date="2013-03-12T12:48:00Z">
              <w:r w:rsidRPr="008E2180">
                <w:rPr>
                  <w:bCs/>
                  <w:sz w:val="23"/>
                  <w:szCs w:val="23"/>
                </w:rPr>
                <w:t>Hazard</w:t>
              </w:r>
            </w:ins>
          </w:p>
        </w:tc>
        <w:tc>
          <w:tcPr>
            <w:tcW w:w="6254" w:type="dxa"/>
          </w:tcPr>
          <w:p w:rsidR="00305A95" w:rsidRDefault="00063EEB" w:rsidP="00427BA5">
            <w:pPr>
              <w:spacing w:before="40"/>
              <w:rPr>
                <w:ins w:id="228" w:author="Jüri" w:date="2013-03-12T12:43:00Z"/>
                <w:szCs w:val="22"/>
              </w:rPr>
            </w:pPr>
            <w:ins w:id="229" w:author="Jüri" w:date="2013-03-12T15:57:00Z">
              <w:r>
                <w:rPr>
                  <w:szCs w:val="22"/>
                </w:rPr>
                <w:t>Potential to threaten human life, health, proper</w:t>
              </w:r>
            </w:ins>
            <w:ins w:id="230" w:author="Jüri" w:date="2013-03-12T15:58:00Z">
              <w:r>
                <w:rPr>
                  <w:szCs w:val="22"/>
                </w:rPr>
                <w:t xml:space="preserve">ty or the environment (IMO Guideline for FSA). </w:t>
              </w:r>
            </w:ins>
          </w:p>
        </w:tc>
      </w:tr>
      <w:tr w:rsidR="00305A95" w:rsidRPr="005A5F6A" w:rsidTr="00427BA5">
        <w:trPr>
          <w:cantSplit/>
          <w:jc w:val="center"/>
          <w:ins w:id="231" w:author="Jüri" w:date="2013-03-12T12:47:00Z"/>
        </w:trPr>
        <w:tc>
          <w:tcPr>
            <w:tcW w:w="1980" w:type="dxa"/>
          </w:tcPr>
          <w:p w:rsidR="00305A95" w:rsidRPr="008E2180" w:rsidRDefault="007E69CD" w:rsidP="007E69CD">
            <w:pPr>
              <w:spacing w:before="40"/>
              <w:rPr>
                <w:ins w:id="232" w:author="Jüri" w:date="2013-03-12T12:47:00Z"/>
                <w:lang w:eastAsia="de-DE"/>
              </w:rPr>
            </w:pPr>
            <w:ins w:id="233" w:author="Jüri" w:date="2013-03-12T18:13:00Z">
              <w:r>
                <w:rPr>
                  <w:lang w:eastAsia="de-DE"/>
                </w:rPr>
                <w:t xml:space="preserve">Active </w:t>
              </w:r>
            </w:ins>
            <w:ins w:id="234" w:author="Jüri" w:date="2013-03-12T18:14:00Z"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:rsidR="00305A95" w:rsidRDefault="00C31C05" w:rsidP="00C31C05">
            <w:pPr>
              <w:spacing w:before="40"/>
              <w:rPr>
                <w:ins w:id="235" w:author="Jüri" w:date="2013-03-12T12:47:00Z"/>
              </w:rPr>
            </w:pPr>
            <w:ins w:id="236" w:author="Jüri" w:date="2013-03-13T10:28:00Z">
              <w:r>
                <w:rPr>
                  <w:lang w:eastAsia="zh-CN"/>
                </w:rPr>
                <w:t>A</w:t>
              </w:r>
            </w:ins>
            <w:ins w:id="237" w:author="HXG" w:date="2013-03-13T05:11:00Z">
              <w:r w:rsidR="00F27FB5">
                <w:rPr>
                  <w:rFonts w:hint="eastAsia"/>
                  <w:lang w:eastAsia="zh-CN"/>
                </w:rPr>
                <w:t xml:space="preserve"> tool that</w:t>
              </w:r>
            </w:ins>
            <w:ins w:id="238" w:author="HXG" w:date="2013-03-13T05:10:00Z">
              <w:r w:rsidR="00F27FB5">
                <w:t xml:space="preserve"> bring</w:t>
              </w:r>
            </w:ins>
            <w:ins w:id="239" w:author="HXG" w:date="2013-03-13T05:12:00Z">
              <w:r w:rsidR="00F27FB5">
                <w:rPr>
                  <w:rFonts w:hint="eastAsia"/>
                  <w:lang w:eastAsia="zh-CN"/>
                </w:rPr>
                <w:t>s</w:t>
              </w:r>
            </w:ins>
            <w:ins w:id="240" w:author="HXG" w:date="2013-03-13T05:10:00Z">
              <w:r w:rsidR="00F27FB5">
                <w:t xml:space="preserve"> out decision suggestions or solutions to support decision making.</w:t>
              </w:r>
            </w:ins>
          </w:p>
        </w:tc>
      </w:tr>
      <w:tr w:rsidR="00305A95" w:rsidRPr="005A5F6A" w:rsidTr="00427BA5">
        <w:trPr>
          <w:cantSplit/>
          <w:jc w:val="center"/>
          <w:ins w:id="241" w:author="Jüri" w:date="2013-03-12T12:43:00Z"/>
        </w:trPr>
        <w:tc>
          <w:tcPr>
            <w:tcW w:w="1980" w:type="dxa"/>
          </w:tcPr>
          <w:p w:rsidR="00305A95" w:rsidRPr="008E2180" w:rsidRDefault="007E69CD" w:rsidP="007E69CD">
            <w:pPr>
              <w:spacing w:before="40"/>
              <w:rPr>
                <w:ins w:id="242" w:author="Jüri" w:date="2013-03-12T12:43:00Z"/>
                <w:bCs/>
                <w:sz w:val="23"/>
                <w:szCs w:val="23"/>
              </w:rPr>
            </w:pPr>
            <w:ins w:id="243" w:author="Jüri" w:date="2013-03-12T18:13:00Z">
              <w:r>
                <w:rPr>
                  <w:bCs/>
                  <w:sz w:val="23"/>
                  <w:szCs w:val="23"/>
                </w:rPr>
                <w:t>Passive</w:t>
              </w:r>
            </w:ins>
            <w:ins w:id="244" w:author="Jüri" w:date="2013-03-12T18:14:00Z">
              <w:r>
                <w:rPr>
                  <w:bCs/>
                  <w:sz w:val="23"/>
                  <w:szCs w:val="23"/>
                </w:rPr>
                <w:t xml:space="preserve"> </w:t>
              </w:r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:rsidR="00305A95" w:rsidRDefault="00C31C05" w:rsidP="00F27FB5">
            <w:pPr>
              <w:spacing w:before="40"/>
              <w:rPr>
                <w:ins w:id="245" w:author="Jüri" w:date="2013-03-12T12:43:00Z"/>
                <w:szCs w:val="22"/>
              </w:rPr>
            </w:pPr>
            <w:ins w:id="246" w:author="Jüri" w:date="2013-03-13T10:28:00Z">
              <w:r>
                <w:t xml:space="preserve">A </w:t>
              </w:r>
            </w:ins>
            <w:ins w:id="247" w:author="HXG" w:date="2013-03-13T05:10:00Z">
              <w:r w:rsidR="00F27FB5">
                <w:rPr>
                  <w:rFonts w:hint="eastAsia"/>
                  <w:lang w:eastAsia="zh-CN"/>
                </w:rPr>
                <w:t>tool</w:t>
              </w:r>
            </w:ins>
            <w:ins w:id="248" w:author="HXG" w:date="2013-03-13T05:09:00Z">
              <w:r w:rsidR="00F27FB5">
                <w:t xml:space="preserve"> that aids the process of decision making, but that cannot bring out explicit decision suggestions or solutions</w:t>
              </w:r>
              <w:r w:rsidR="00F27FB5">
                <w:rPr>
                  <w:rFonts w:hint="eastAsia"/>
                  <w:lang w:eastAsia="zh-CN"/>
                </w:rPr>
                <w:t>.</w:t>
              </w:r>
            </w:ins>
          </w:p>
        </w:tc>
      </w:tr>
      <w:tr w:rsidR="00305A95" w:rsidRPr="005A5F6A" w:rsidTr="00427BA5">
        <w:trPr>
          <w:cantSplit/>
          <w:jc w:val="center"/>
          <w:ins w:id="249" w:author="Jüri" w:date="2013-03-12T12:43:00Z"/>
        </w:trPr>
        <w:tc>
          <w:tcPr>
            <w:tcW w:w="1980" w:type="dxa"/>
          </w:tcPr>
          <w:p w:rsidR="00305A95" w:rsidRPr="008E2180" w:rsidRDefault="007E69CD" w:rsidP="00427BA5">
            <w:pPr>
              <w:spacing w:before="40"/>
              <w:rPr>
                <w:ins w:id="250" w:author="Jüri" w:date="2013-03-12T12:43:00Z"/>
                <w:bCs/>
                <w:sz w:val="23"/>
                <w:szCs w:val="23"/>
              </w:rPr>
            </w:pPr>
            <w:ins w:id="251" w:author="Jüri" w:date="2013-03-12T18:13:00Z">
              <w:r>
                <w:rPr>
                  <w:bCs/>
                  <w:sz w:val="23"/>
                  <w:szCs w:val="23"/>
                </w:rPr>
                <w:t>Cooperative</w:t>
              </w:r>
            </w:ins>
            <w:ins w:id="252" w:author="Jüri" w:date="2013-03-12T18:14:00Z">
              <w:r>
                <w:rPr>
                  <w:bCs/>
                  <w:sz w:val="23"/>
                  <w:szCs w:val="23"/>
                </w:rPr>
                <w:t xml:space="preserve"> </w:t>
              </w:r>
              <w:r>
                <w:t>d</w:t>
              </w:r>
              <w:r w:rsidRPr="008E2180">
                <w:t>ecision support tool</w:t>
              </w:r>
            </w:ins>
          </w:p>
        </w:tc>
        <w:tc>
          <w:tcPr>
            <w:tcW w:w="6254" w:type="dxa"/>
          </w:tcPr>
          <w:p w:rsidR="00305A95" w:rsidRPr="00C31C05" w:rsidRDefault="007156C6" w:rsidP="00C31C05">
            <w:pPr>
              <w:spacing w:before="40"/>
              <w:rPr>
                <w:ins w:id="253" w:author="Jüri" w:date="2013-03-12T12:43:00Z"/>
                <w:rFonts w:cs="Arial"/>
                <w:szCs w:val="22"/>
              </w:rPr>
            </w:pPr>
            <w:ins w:id="254" w:author="Jüri" w:date="2013-03-13T13:53:00Z">
              <w:r w:rsidRPr="00C31C05">
                <w:rPr>
                  <w:rFonts w:cs="Arial"/>
                  <w:szCs w:val="22"/>
                  <w:lang w:eastAsia="zh-CN"/>
                </w:rPr>
                <w:t xml:space="preserve"> A</w:t>
              </w:r>
              <w:r w:rsidRPr="00C31C05">
                <w:rPr>
                  <w:rFonts w:cs="Arial"/>
                  <w:iCs/>
                  <w:szCs w:val="22"/>
                  <w:lang w:eastAsia="zh-CN"/>
                </w:rPr>
                <w:t xml:space="preserve"> tool that</w:t>
              </w:r>
              <w:r>
                <w:rPr>
                  <w:rFonts w:cs="Arial"/>
                  <w:szCs w:val="22"/>
                  <w:lang w:eastAsia="zh-CN"/>
                </w:rPr>
                <w:t xml:space="preserve"> allows the decision-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maker to modify, </w:t>
              </w:r>
              <w:proofErr w:type="gramStart"/>
              <w:r w:rsidRPr="00C31C05">
                <w:rPr>
                  <w:rFonts w:cs="Arial"/>
                  <w:szCs w:val="22"/>
                  <w:lang w:eastAsia="zh-CN"/>
                </w:rPr>
                <w:t>complete</w:t>
              </w:r>
              <w:proofErr w:type="gramEnd"/>
              <w:r w:rsidRPr="00C31C05">
                <w:rPr>
                  <w:rFonts w:cs="Arial"/>
                  <w:szCs w:val="22"/>
                  <w:lang w:eastAsia="zh-CN"/>
                </w:rPr>
                <w:t>, or refine the decision suggestions provided by the tool, and feed back to the tool</w:t>
              </w:r>
              <w:r>
                <w:rPr>
                  <w:rFonts w:cs="Arial"/>
                  <w:szCs w:val="22"/>
                  <w:lang w:eastAsia="zh-CN"/>
                </w:rPr>
                <w:t>.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The tool again improves, completes, and refines the sugges</w:t>
              </w:r>
              <w:r>
                <w:rPr>
                  <w:rFonts w:cs="Arial"/>
                  <w:szCs w:val="22"/>
                  <w:lang w:eastAsia="zh-CN"/>
                </w:rPr>
                <w:t>tions of the decision-maker and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feedback for validation. The whole process </w:t>
              </w:r>
              <w:r>
                <w:rPr>
                  <w:rFonts w:cs="Arial"/>
                  <w:szCs w:val="22"/>
                  <w:lang w:eastAsia="zh-CN"/>
                </w:rPr>
                <w:t>may start</w:t>
              </w:r>
              <w:r w:rsidRPr="00C31C05">
                <w:rPr>
                  <w:rFonts w:cs="Arial"/>
                  <w:szCs w:val="22"/>
                  <w:lang w:eastAsia="zh-CN"/>
                </w:rPr>
                <w:t xml:space="preserve"> again, until a consolidated solution is generated.</w:t>
              </w:r>
            </w:ins>
          </w:p>
        </w:tc>
      </w:tr>
    </w:tbl>
    <w:p w:rsidR="000B629C" w:rsidRDefault="000B629C" w:rsidP="00396FE8">
      <w:pPr>
        <w:rPr>
          <w:ins w:id="255" w:author="Jüri" w:date="2013-03-12T15:29:00Z"/>
          <w:lang w:eastAsia="de-DE"/>
        </w:rPr>
      </w:pPr>
    </w:p>
    <w:p w:rsidR="00083D6F" w:rsidDel="00827E05" w:rsidRDefault="009E7564" w:rsidP="00396FE8">
      <w:pPr>
        <w:rPr>
          <w:del w:id="256" w:author="Jüri" w:date="2013-03-12T16:11:00Z"/>
          <w:lang w:eastAsia="de-DE"/>
        </w:rPr>
      </w:pPr>
      <w:del w:id="257" w:author="Jüri" w:date="2013-03-12T16:11:00Z">
        <w:r w:rsidDel="00827E05">
          <w:rPr>
            <w:lang w:eastAsia="de-DE"/>
          </w:rPr>
          <w:delText>The following definition</w:delText>
        </w:r>
        <w:r w:rsidR="00083D6F" w:rsidDel="00827E05">
          <w:rPr>
            <w:lang w:eastAsia="de-DE"/>
          </w:rPr>
          <w:delText>s are provided:</w:delText>
        </w:r>
      </w:del>
    </w:p>
    <w:p w:rsidR="00CB2E4E" w:rsidDel="00305A95" w:rsidRDefault="00CB2E4E" w:rsidP="00396FE8">
      <w:pPr>
        <w:rPr>
          <w:del w:id="258" w:author="Jüri" w:date="2013-03-12T12:48:00Z"/>
        </w:rPr>
      </w:pPr>
      <w:del w:id="259" w:author="Jüri" w:date="2013-03-12T12:48:00Z">
        <w:r w:rsidDel="00305A95">
          <w:rPr>
            <w:b/>
            <w:lang w:eastAsia="de-DE"/>
          </w:rPr>
          <w:delText>Alert</w:delText>
        </w:r>
        <w:r w:rsidDel="00305A95">
          <w:rPr>
            <w:lang w:eastAsia="de-DE"/>
          </w:rPr>
          <w:delText xml:space="preserve"> - </w:delText>
        </w:r>
        <w:commentRangeStart w:id="260"/>
        <w:r w:rsidDel="00305A95">
          <w:delText>A</w:delText>
        </w:r>
        <w:r w:rsidRPr="00CB2E4E" w:rsidDel="00305A95">
          <w:delText xml:space="preserve"> visual or audible indicat</w:delText>
        </w:r>
        <w:r w:rsidDel="00305A95">
          <w:delText>ion</w:delText>
        </w:r>
        <w:r w:rsidRPr="00CB2E4E" w:rsidDel="00305A95">
          <w:delText xml:space="preserve"> that a </w:delText>
        </w:r>
        <w:r w:rsidDel="00305A95">
          <w:delText xml:space="preserve">developing situation </w:delText>
        </w:r>
        <w:r w:rsidRPr="00CB2E4E" w:rsidDel="00305A95">
          <w:delText xml:space="preserve">has occurred and that </w:delText>
        </w:r>
        <w:r w:rsidR="001D6272" w:rsidDel="00305A95">
          <w:delText xml:space="preserve">a </w:delText>
        </w:r>
        <w:r w:rsidDel="00305A95">
          <w:delText>decision is required</w:delText>
        </w:r>
        <w:commentRangeEnd w:id="260"/>
        <w:r w:rsidDel="00305A95">
          <w:rPr>
            <w:rStyle w:val="Kommentaariviide"/>
            <w:lang w:eastAsia="de-DE"/>
          </w:rPr>
          <w:commentReference w:id="260"/>
        </w:r>
        <w:r w:rsidDel="00305A95">
          <w:delText>.</w:delText>
        </w:r>
      </w:del>
    </w:p>
    <w:p w:rsidR="00CB2E4E" w:rsidDel="00827E05" w:rsidRDefault="00CB2E4E" w:rsidP="00396FE8">
      <w:pPr>
        <w:rPr>
          <w:del w:id="261" w:author="Jüri" w:date="2013-03-12T16:11:00Z"/>
          <w:lang w:eastAsia="de-DE"/>
        </w:rPr>
      </w:pPr>
    </w:p>
    <w:p w:rsidR="009E7564" w:rsidDel="00827E05" w:rsidRDefault="00083D6F" w:rsidP="009E7564">
      <w:pPr>
        <w:rPr>
          <w:del w:id="262" w:author="Jüri" w:date="2013-03-12T16:11:00Z"/>
        </w:rPr>
      </w:pPr>
      <w:del w:id="263" w:author="Jüri" w:date="2013-03-12T16:11:00Z">
        <w:r w:rsidRPr="00083D6F" w:rsidDel="00827E05">
          <w:rPr>
            <w:b/>
            <w:lang w:eastAsia="de-DE"/>
          </w:rPr>
          <w:delText>D</w:delText>
        </w:r>
        <w:r w:rsidR="009E7564" w:rsidRPr="00083D6F" w:rsidDel="00827E05">
          <w:rPr>
            <w:b/>
            <w:lang w:eastAsia="de-DE"/>
          </w:rPr>
          <w:delText xml:space="preserve">ecision support </w:delText>
        </w:r>
        <w:r w:rsidR="000A6180" w:rsidRPr="00083D6F" w:rsidDel="00827E05">
          <w:rPr>
            <w:b/>
            <w:lang w:eastAsia="de-DE"/>
          </w:rPr>
          <w:delText>tool</w:delText>
        </w:r>
        <w:r w:rsidDel="00827E05">
          <w:rPr>
            <w:lang w:eastAsia="de-DE"/>
          </w:rPr>
          <w:delText xml:space="preserve"> - </w:delText>
        </w:r>
        <w:commentRangeStart w:id="264"/>
        <w:commentRangeStart w:id="265"/>
        <w:r w:rsidR="009E7564" w:rsidDel="00827E05">
          <w:delText>A</w:delText>
        </w:r>
        <w:r w:rsidR="000A6180" w:rsidDel="00827E05">
          <w:delText xml:space="preserve"> VTS</w:delText>
        </w:r>
        <w:r w:rsidR="009E7564" w:rsidDel="00827E05">
          <w:rPr>
            <w:rStyle w:val="apple-converted-space"/>
            <w:rFonts w:cs="Arial"/>
            <w:color w:val="000000"/>
            <w:szCs w:val="22"/>
          </w:rPr>
          <w:delText> </w:delText>
        </w:r>
        <w:r w:rsidR="009E7564" w:rsidRPr="000A6180" w:rsidDel="00827E05">
          <w:rPr>
            <w:bCs/>
          </w:rPr>
          <w:delText xml:space="preserve">decision support </w:delText>
        </w:r>
        <w:r w:rsidR="000A6180" w:rsidRPr="000A6180" w:rsidDel="00827E05">
          <w:rPr>
            <w:bCs/>
          </w:rPr>
          <w:delText>tool</w:delText>
        </w:r>
        <w:r w:rsidR="009E7564" w:rsidDel="00827E05">
          <w:delText xml:space="preserve"> </w:delText>
        </w:r>
        <w:r w:rsidR="00705B22" w:rsidDel="00827E05">
          <w:delText>assists</w:delText>
        </w:r>
        <w:r w:rsidR="009E7564" w:rsidDel="00827E05">
          <w:delText xml:space="preserve"> </w:delText>
        </w:r>
        <w:r w:rsidR="00B85D1B" w:rsidDel="00827E05">
          <w:delText xml:space="preserve">the </w:delText>
        </w:r>
        <w:r w:rsidR="00934737" w:rsidDel="00827E05">
          <w:fldChar w:fldCharType="begin"/>
        </w:r>
        <w:r w:rsidR="00427BA5" w:rsidDel="00827E05">
          <w:delInstrText xml:space="preserve"> HYPERLINK "http://en.wikipedia.org/wiki/Decision-making" \o "Decision-making" </w:delInstrText>
        </w:r>
        <w:r w:rsidR="00934737" w:rsidDel="00827E05">
          <w:fldChar w:fldCharType="separate"/>
        </w:r>
        <w:r w:rsidR="009E7564" w:rsidRPr="009E7564" w:rsidDel="00827E05">
          <w:rPr>
            <w:rStyle w:val="Hperlink"/>
            <w:rFonts w:cs="Arial"/>
            <w:color w:val="auto"/>
            <w:szCs w:val="22"/>
            <w:u w:val="none"/>
          </w:rPr>
          <w:delText>decision-mak</w:delText>
        </w:r>
        <w:r w:rsidR="00B85D1B" w:rsidDel="00827E05">
          <w:rPr>
            <w:rStyle w:val="Hperlink"/>
            <w:rFonts w:cs="Arial"/>
            <w:color w:val="auto"/>
            <w:szCs w:val="22"/>
            <w:u w:val="none"/>
          </w:rPr>
          <w:delText>er</w:delText>
        </w:r>
        <w:r w:rsidR="00934737" w:rsidDel="00827E05">
          <w:rPr>
            <w:rStyle w:val="Hperlink"/>
            <w:rFonts w:cs="Arial"/>
            <w:color w:val="auto"/>
            <w:szCs w:val="22"/>
            <w:u w:val="none"/>
          </w:rPr>
          <w:fldChar w:fldCharType="end"/>
        </w:r>
        <w:r w:rsidR="006367C7" w:rsidDel="00827E05">
          <w:delText xml:space="preserve"> </w:delText>
        </w:r>
        <w:r w:rsidR="00B85D1B" w:rsidDel="00827E05">
          <w:delText xml:space="preserve">in rapidly changing environments </w:delText>
        </w:r>
        <w:r w:rsidR="006367C7" w:rsidDel="00827E05">
          <w:delText>at</w:delText>
        </w:r>
        <w:r w:rsidR="009E7564" w:rsidDel="00827E05">
          <w:delText xml:space="preserve"> </w:delText>
        </w:r>
        <w:r w:rsidR="00705B22" w:rsidDel="00827E05">
          <w:delText xml:space="preserve">an </w:delText>
        </w:r>
        <w:r w:rsidR="009E7564" w:rsidDel="00827E05">
          <w:delText>operation</w:delText>
        </w:r>
        <w:r w:rsidR="00705B22" w:rsidDel="00827E05">
          <w:delText>al</w:delText>
        </w:r>
        <w:r w:rsidR="009E7564" w:rsidDel="00827E05">
          <w:delText>, planning</w:delText>
        </w:r>
        <w:r w:rsidR="00705B22" w:rsidDel="00827E05">
          <w:delText xml:space="preserve"> and</w:delText>
        </w:r>
        <w:r w:rsidR="00705B22" w:rsidRPr="00705B22" w:rsidDel="00827E05">
          <w:delText xml:space="preserve"> </w:delText>
        </w:r>
        <w:r w:rsidR="00705B22" w:rsidDel="00827E05">
          <w:delText>management</w:delText>
        </w:r>
        <w:r w:rsidR="009E7564" w:rsidDel="00827E05">
          <w:delText xml:space="preserve"> level.</w:delText>
        </w:r>
        <w:commentRangeEnd w:id="264"/>
        <w:r w:rsidR="006367C7" w:rsidDel="00827E05">
          <w:rPr>
            <w:rStyle w:val="Kommentaariviide"/>
            <w:lang w:eastAsia="de-DE"/>
          </w:rPr>
          <w:commentReference w:id="264"/>
        </w:r>
      </w:del>
    </w:p>
    <w:p w:rsidR="000A6180" w:rsidDel="00827E05" w:rsidRDefault="000A6180" w:rsidP="009E7564">
      <w:pPr>
        <w:rPr>
          <w:del w:id="266" w:author="Jüri" w:date="2013-03-12T16:11:00Z"/>
        </w:rPr>
      </w:pPr>
    </w:p>
    <w:p w:rsidR="009E7564" w:rsidDel="00827E05" w:rsidRDefault="009E7564" w:rsidP="00396FE8">
      <w:pPr>
        <w:rPr>
          <w:del w:id="267" w:author="Jüri" w:date="2013-03-12T16:11:00Z"/>
        </w:rPr>
      </w:pPr>
      <w:del w:id="268" w:author="Jüri" w:date="2013-03-12T16:11:00Z">
        <w:r w:rsidDel="00827E05">
          <w:rPr>
            <w:lang w:eastAsia="de-DE"/>
          </w:rPr>
          <w:delText xml:space="preserve">It should be noted this definition </w:delText>
        </w:r>
        <w:r w:rsidR="006367C7" w:rsidDel="00827E05">
          <w:rPr>
            <w:lang w:eastAsia="de-DE"/>
          </w:rPr>
          <w:delText>includes “</w:delText>
        </w:r>
        <w:r w:rsidR="006367C7" w:rsidDel="00827E05">
          <w:delText>management, operations, and planning”. As such decision support tools may support strategic planning as well as the more obvious tactical VTSO level.</w:delText>
        </w:r>
      </w:del>
    </w:p>
    <w:commentRangeEnd w:id="265"/>
    <w:p w:rsidR="001D6272" w:rsidDel="00827E05" w:rsidRDefault="00EA37F7" w:rsidP="00396FE8">
      <w:pPr>
        <w:rPr>
          <w:del w:id="269" w:author="Jüri" w:date="2013-03-12T16:11:00Z"/>
        </w:rPr>
      </w:pPr>
      <w:del w:id="270" w:author="Jüri" w:date="2013-03-12T16:11:00Z">
        <w:r w:rsidDel="00827E05">
          <w:rPr>
            <w:rStyle w:val="Kommentaariviide"/>
            <w:lang w:eastAsia="de-DE"/>
          </w:rPr>
          <w:commentReference w:id="265"/>
        </w:r>
      </w:del>
    </w:p>
    <w:p w:rsidR="00083D6F" w:rsidDel="00827E05" w:rsidRDefault="00083D6F" w:rsidP="00083D6F">
      <w:pPr>
        <w:pStyle w:val="Default"/>
        <w:spacing w:after="120"/>
        <w:rPr>
          <w:del w:id="271" w:author="Jüri" w:date="2013-03-12T16:11:00Z"/>
          <w:sz w:val="22"/>
          <w:szCs w:val="22"/>
        </w:rPr>
      </w:pPr>
      <w:del w:id="272" w:author="Jüri" w:date="2013-03-12T16:11:00Z">
        <w:r w:rsidDel="00827E05">
          <w:rPr>
            <w:b/>
            <w:bCs/>
            <w:sz w:val="23"/>
            <w:szCs w:val="23"/>
          </w:rPr>
          <w:delText xml:space="preserve">Decision-maker </w:delText>
        </w:r>
        <w:r w:rsidDel="00827E05">
          <w:rPr>
            <w:sz w:val="22"/>
            <w:szCs w:val="22"/>
          </w:rPr>
          <w:delText>– a person or group with the power or authority to make decisions.</w:delText>
        </w:r>
      </w:del>
    </w:p>
    <w:p w:rsidR="003F1FDC" w:rsidRPr="003F1FDC" w:rsidDel="00827E05" w:rsidRDefault="00083D6F" w:rsidP="00083D6F">
      <w:pPr>
        <w:pStyle w:val="Kehatekst"/>
        <w:rPr>
          <w:del w:id="273" w:author="Jüri" w:date="2013-03-12T16:11:00Z"/>
          <w:lang w:eastAsia="de-DE"/>
        </w:rPr>
      </w:pPr>
      <w:del w:id="274" w:author="Jüri" w:date="2013-03-12T16:11:00Z">
        <w:r w:rsidDel="00827E05">
          <w:rPr>
            <w:b/>
            <w:bCs/>
            <w:sz w:val="23"/>
            <w:szCs w:val="23"/>
          </w:rPr>
          <w:delText xml:space="preserve">Hazard </w:delText>
        </w:r>
        <w:r w:rsidDel="00827E05">
          <w:rPr>
            <w:szCs w:val="22"/>
          </w:rPr>
          <w:delText>– an unwanted event or occurrence, a source of potential harm, or a situation with a potential for causing harm, in terms of human injury; damage to health, property, the environment, and other things of value; or some combination of these.</w:delText>
        </w:r>
      </w:del>
    </w:p>
    <w:p w:rsidR="000B629C" w:rsidDel="000F2232" w:rsidRDefault="000B629C" w:rsidP="00396FE8">
      <w:pPr>
        <w:rPr>
          <w:del w:id="275" w:author="Jüri" w:date="2013-03-13T15:37:00Z"/>
          <w:lang w:eastAsia="de-DE"/>
        </w:rPr>
      </w:pPr>
    </w:p>
    <w:p w:rsidR="001A2B50" w:rsidRPr="00396FE8" w:rsidDel="00827E05" w:rsidRDefault="001A2B50" w:rsidP="00A14A4B">
      <w:pPr>
        <w:pStyle w:val="Pealkiri1"/>
        <w:rPr>
          <w:del w:id="276" w:author="Jüri" w:date="2013-03-12T16:11:00Z"/>
        </w:rPr>
      </w:pPr>
      <w:bookmarkStart w:id="277" w:name="_Toc334606494"/>
      <w:del w:id="278" w:author="Jüri" w:date="2013-03-12T11:26:00Z">
        <w:r w:rsidRPr="00396FE8" w:rsidDel="00453F94">
          <w:delText>Purpose</w:delText>
        </w:r>
      </w:del>
      <w:bookmarkEnd w:id="277"/>
    </w:p>
    <w:p w:rsidR="00CB2E4E" w:rsidDel="003D20BF" w:rsidRDefault="00CB2E4E" w:rsidP="00CB2E4E">
      <w:pPr>
        <w:rPr>
          <w:del w:id="279" w:author="Jüri" w:date="2013-03-12T11:18:00Z"/>
          <w:lang w:eastAsia="de-DE"/>
        </w:rPr>
      </w:pPr>
      <w:del w:id="280" w:author="Jüri" w:date="2013-03-12T11:18:00Z">
        <w:r w:rsidRPr="00671259" w:rsidDel="003D20BF">
          <w:rPr>
            <w:lang w:eastAsia="de-DE"/>
          </w:rPr>
          <w:delText xml:space="preserve">The purpose of this </w:delText>
        </w:r>
        <w:r w:rsidDel="003D20BF">
          <w:rPr>
            <w:lang w:eastAsia="de-DE"/>
          </w:rPr>
          <w:delText xml:space="preserve">Guideline </w:delText>
        </w:r>
        <w:r w:rsidRPr="00671259" w:rsidDel="003D20BF">
          <w:rPr>
            <w:lang w:eastAsia="de-DE"/>
          </w:rPr>
          <w:delText xml:space="preserve">is to </w:delText>
        </w:r>
        <w:r w:rsidDel="003D20BF">
          <w:rPr>
            <w:lang w:eastAsia="de-DE"/>
          </w:rPr>
          <w:delText>provide guidance in the:</w:delText>
        </w:r>
      </w:del>
    </w:p>
    <w:p w:rsidR="00CB2E4E" w:rsidDel="003D20BF" w:rsidRDefault="00CB2E4E" w:rsidP="00CB2E4E">
      <w:pPr>
        <w:pStyle w:val="Loendilik"/>
        <w:numPr>
          <w:ilvl w:val="0"/>
          <w:numId w:val="42"/>
        </w:numPr>
        <w:rPr>
          <w:del w:id="281" w:author="Jüri" w:date="2013-03-12T11:18:00Z"/>
        </w:rPr>
      </w:pPr>
      <w:del w:id="282" w:author="Jüri" w:date="2013-03-12T11:18:00Z">
        <w:r w:rsidDel="003D20BF">
          <w:delText xml:space="preserve">application of decision support tools in VTS and </w:delText>
        </w:r>
      </w:del>
    </w:p>
    <w:p w:rsidR="005729C4" w:rsidDel="003D20BF" w:rsidRDefault="00CB2E4E" w:rsidP="00CB2E4E">
      <w:pPr>
        <w:pStyle w:val="Loendilik"/>
        <w:numPr>
          <w:ilvl w:val="0"/>
          <w:numId w:val="42"/>
        </w:numPr>
        <w:rPr>
          <w:del w:id="283" w:author="Jüri" w:date="2013-03-12T11:18:00Z"/>
        </w:rPr>
      </w:pPr>
      <w:del w:id="284" w:author="Jüri" w:date="2013-03-12T11:18:00Z">
        <w:r w:rsidDel="003D20BF">
          <w:delText>provide a list of example decision support tools a VTS authority may consider</w:delText>
        </w:r>
        <w:r w:rsidR="005729C4" w:rsidDel="003D20BF">
          <w:delText>.</w:delText>
        </w:r>
      </w:del>
    </w:p>
    <w:p w:rsidR="00EA247F" w:rsidRDefault="00EA37F7" w:rsidP="00182386">
      <w:pPr>
        <w:pStyle w:val="Pealkiri1"/>
        <w:tabs>
          <w:tab w:val="clear" w:pos="4679"/>
          <w:tab w:val="num" w:pos="1701"/>
        </w:tabs>
        <w:ind w:left="1701"/>
      </w:pPr>
      <w:bookmarkStart w:id="285" w:name="_Toc334606495"/>
      <w:r>
        <w:t>UTILIZATION</w:t>
      </w:r>
      <w:r w:rsidR="00396FE8" w:rsidRPr="00396FE8">
        <w:t xml:space="preserve"> of decision Support</w:t>
      </w:r>
      <w:r w:rsidR="00396FE8">
        <w:t xml:space="preserve"> tools</w:t>
      </w:r>
      <w:bookmarkEnd w:id="285"/>
    </w:p>
    <w:p w:rsidR="001A2B50" w:rsidRDefault="003F1FDC" w:rsidP="003F1FDC">
      <w:pPr>
        <w:pStyle w:val="Pealkiri2"/>
        <w:rPr>
          <w:lang w:eastAsia="de-DE"/>
        </w:rPr>
      </w:pPr>
      <w:bookmarkStart w:id="286" w:name="_Toc334606496"/>
      <w:r>
        <w:rPr>
          <w:lang w:eastAsia="de-DE"/>
        </w:rPr>
        <w:t>Introduction</w:t>
      </w:r>
      <w:bookmarkEnd w:id="286"/>
    </w:p>
    <w:p w:rsidR="00264D67" w:rsidRDefault="00237307" w:rsidP="003F1FDC">
      <w:pPr>
        <w:rPr>
          <w:ins w:id="287" w:author="Jüri" w:date="2013-03-12T17:25:00Z"/>
        </w:rPr>
      </w:pPr>
      <w:r>
        <w:t>Decision s</w:t>
      </w:r>
      <w:r w:rsidR="003F1FDC" w:rsidRPr="00671259">
        <w:t xml:space="preserve">upport tools </w:t>
      </w:r>
      <w:del w:id="288" w:author="Jüri" w:date="2013-03-12T16:14:00Z">
        <w:r w:rsidR="003F1FDC" w:rsidRPr="00671259" w:rsidDel="00827E05">
          <w:delText xml:space="preserve">are not mandatory so they </w:delText>
        </w:r>
      </w:del>
      <w:r w:rsidR="003F1FDC" w:rsidRPr="00671259">
        <w:t>may differ depending on the needs and fun</w:t>
      </w:r>
      <w:r w:rsidR="003F1FDC">
        <w:t>ctions of the VTS</w:t>
      </w:r>
      <w:r w:rsidR="003F1FDC" w:rsidRPr="00671259">
        <w:t>. In order to assist VTS</w:t>
      </w:r>
      <w:del w:id="289" w:author="Jüri" w:date="2013-03-13T16:29:00Z">
        <w:r w:rsidR="00366642" w:rsidDel="00366642">
          <w:delText>Os</w:delText>
        </w:r>
      </w:del>
      <w:ins w:id="290" w:author="Jüri" w:date="2013-03-12T16:15:00Z">
        <w:r w:rsidR="00366642">
          <w:t xml:space="preserve"> </w:t>
        </w:r>
      </w:ins>
      <w:ins w:id="291" w:author="Jüri" w:date="2013-03-13T16:29:00Z">
        <w:r w:rsidR="00366642">
          <w:t>p</w:t>
        </w:r>
      </w:ins>
      <w:bookmarkStart w:id="292" w:name="_GoBack"/>
      <w:bookmarkEnd w:id="292"/>
      <w:ins w:id="293" w:author="Jüri" w:date="2013-03-12T16:15:00Z">
        <w:r w:rsidR="00827E05">
          <w:t xml:space="preserve">ersonnel </w:t>
        </w:r>
      </w:ins>
      <w:r w:rsidR="003F1FDC" w:rsidRPr="00671259">
        <w:t>fulfilling their tasks of surveillance in a specific context, some decision support tools may require user input such as the vessel(s) concerned or the area supervised.</w:t>
      </w:r>
      <w:ins w:id="294" w:author="Jüri" w:date="2013-03-12T17:14:00Z">
        <w:r w:rsidR="00264D67">
          <w:t xml:space="preserve"> </w:t>
        </w:r>
      </w:ins>
      <w:ins w:id="295" w:author="Jüri" w:date="2013-03-12T16:33:00Z">
        <w:r w:rsidR="009A5171">
          <w:t>I</w:t>
        </w:r>
      </w:ins>
      <w:ins w:id="296" w:author="Jüri" w:date="2013-03-12T16:31:00Z">
        <w:r w:rsidR="009A5171">
          <w:t>n other cases</w:t>
        </w:r>
      </w:ins>
      <w:ins w:id="297" w:author="Jüri" w:date="2013-03-12T16:33:00Z">
        <w:r w:rsidR="009A5171">
          <w:t>,</w:t>
        </w:r>
      </w:ins>
      <w:ins w:id="298" w:author="Jüri" w:date="2013-03-12T16:31:00Z">
        <w:r w:rsidR="009A5171">
          <w:t xml:space="preserve"> some tools</w:t>
        </w:r>
      </w:ins>
      <w:ins w:id="299" w:author="Jüri" w:date="2013-03-12T17:17:00Z">
        <w:r w:rsidR="00264D67">
          <w:t xml:space="preserve"> are </w:t>
        </w:r>
      </w:ins>
      <w:ins w:id="300" w:author="Jüri" w:date="2013-03-12T17:19:00Z">
        <w:r w:rsidR="00264D67">
          <w:t xml:space="preserve">working permanently </w:t>
        </w:r>
      </w:ins>
      <w:ins w:id="301" w:author="Jüri" w:date="2013-03-12T17:20:00Z">
        <w:r w:rsidR="00264D67">
          <w:t xml:space="preserve">in a </w:t>
        </w:r>
      </w:ins>
      <w:ins w:id="302" w:author="Jüri" w:date="2013-03-12T17:18:00Z">
        <w:r w:rsidR="00264D67">
          <w:t>self</w:t>
        </w:r>
      </w:ins>
      <w:ins w:id="303" w:author="Jüri" w:date="2013-03-12T17:19:00Z">
        <w:r w:rsidR="00264D67">
          <w:t>-</w:t>
        </w:r>
      </w:ins>
      <w:ins w:id="304" w:author="Jüri" w:date="2013-03-12T17:18:00Z">
        <w:r w:rsidR="00264D67">
          <w:t>contain</w:t>
        </w:r>
      </w:ins>
      <w:ins w:id="305" w:author="Jüri" w:date="2013-03-12T17:19:00Z">
        <w:r w:rsidR="00264D67">
          <w:t>ed</w:t>
        </w:r>
      </w:ins>
      <w:ins w:id="306" w:author="Jüri" w:date="2013-03-12T17:20:00Z">
        <w:r w:rsidR="00264D67">
          <w:t xml:space="preserve"> way</w:t>
        </w:r>
      </w:ins>
      <w:ins w:id="307" w:author="Jüri" w:date="2013-03-12T17:18:00Z">
        <w:r w:rsidR="00264D67">
          <w:t xml:space="preserve"> </w:t>
        </w:r>
      </w:ins>
      <w:ins w:id="308" w:author="Jüri" w:date="2013-03-12T16:32:00Z">
        <w:r w:rsidR="009A5171">
          <w:t>and should warn the VTS personnel automatically.</w:t>
        </w:r>
      </w:ins>
    </w:p>
    <w:p w:rsidR="00264D67" w:rsidRDefault="00264D67" w:rsidP="003F1FDC">
      <w:pPr>
        <w:rPr>
          <w:ins w:id="309" w:author="Jüri" w:date="2013-03-12T17:25:00Z"/>
        </w:rPr>
      </w:pPr>
    </w:p>
    <w:p w:rsidR="00264D67" w:rsidRDefault="00264D67" w:rsidP="003F1FDC">
      <w:pPr>
        <w:rPr>
          <w:ins w:id="310" w:author="Jüri" w:date="2013-03-12T17:24:00Z"/>
        </w:rPr>
      </w:pPr>
      <w:ins w:id="311" w:author="Jüri" w:date="2013-03-12T17:24:00Z">
        <w:r>
          <w:t xml:space="preserve">The </w:t>
        </w:r>
      </w:ins>
      <w:ins w:id="312" w:author="Jüri" w:date="2013-03-12T17:23:00Z">
        <w:r>
          <w:t xml:space="preserve">operational </w:t>
        </w:r>
      </w:ins>
      <w:ins w:id="313" w:author="Jüri" w:date="2013-03-12T17:21:00Z">
        <w:r>
          <w:t xml:space="preserve">procedures </w:t>
        </w:r>
      </w:ins>
      <w:ins w:id="314" w:author="Jüri" w:date="2013-03-12T17:23:00Z">
        <w:r>
          <w:t xml:space="preserve">of the VTS </w:t>
        </w:r>
      </w:ins>
      <w:ins w:id="315" w:author="Jüri" w:date="2013-03-12T17:21:00Z">
        <w:r>
          <w:t xml:space="preserve">should </w:t>
        </w:r>
      </w:ins>
      <w:ins w:id="316" w:author="Jüri" w:date="2013-03-12T17:24:00Z">
        <w:r>
          <w:t xml:space="preserve">clarify </w:t>
        </w:r>
      </w:ins>
      <w:ins w:id="317" w:author="Jüri" w:date="2013-03-12T17:22:00Z">
        <w:r>
          <w:t>the use of decision support tools according to local environment of the VTS area.</w:t>
        </w:r>
      </w:ins>
    </w:p>
    <w:p w:rsidR="00264D67" w:rsidRDefault="00264D67" w:rsidP="003F1FDC">
      <w:pPr>
        <w:rPr>
          <w:ins w:id="318" w:author="Jüri" w:date="2013-03-12T17:12:00Z"/>
        </w:rPr>
      </w:pPr>
    </w:p>
    <w:p w:rsidR="001F603C" w:rsidRDefault="001F603C" w:rsidP="001F603C">
      <w:pPr>
        <w:pStyle w:val="Kehatekst"/>
        <w:rPr>
          <w:ins w:id="319" w:author="Jüri" w:date="2013-03-12T17:43:00Z"/>
          <w:lang w:eastAsia="de-DE"/>
        </w:rPr>
      </w:pPr>
      <w:ins w:id="320" w:author="Jüri" w:date="2013-03-12T17:43:00Z">
        <w:r>
          <w:rPr>
            <w:lang w:eastAsia="de-DE"/>
          </w:rPr>
          <w:t xml:space="preserve">The decision support tools can be implemented during or after the establishment of VTS, and </w:t>
        </w:r>
      </w:ins>
      <w:ins w:id="321" w:author="Jüri" w:date="2013-03-13T15:37:00Z">
        <w:r w:rsidR="00C23E2D">
          <w:rPr>
            <w:lang w:eastAsia="de-DE"/>
          </w:rPr>
          <w:t>if necessary</w:t>
        </w:r>
        <w:r w:rsidR="00C23E2D">
          <w:rPr>
            <w:lang w:eastAsia="de-DE"/>
          </w:rPr>
          <w:t xml:space="preserve"> </w:t>
        </w:r>
      </w:ins>
      <w:ins w:id="322" w:author="Jüri" w:date="2013-03-12T17:43:00Z">
        <w:r>
          <w:rPr>
            <w:lang w:eastAsia="de-DE"/>
          </w:rPr>
          <w:t xml:space="preserve">a formal safety assessment can be referred for the application of those tools. </w:t>
        </w:r>
      </w:ins>
    </w:p>
    <w:p w:rsidR="001F603C" w:rsidRDefault="001F603C" w:rsidP="003F1FDC">
      <w:pPr>
        <w:rPr>
          <w:ins w:id="323" w:author="Jüri" w:date="2013-03-12T17:43:00Z"/>
        </w:rPr>
      </w:pPr>
    </w:p>
    <w:p w:rsidR="003F1FDC" w:rsidRDefault="003F1FDC" w:rsidP="003F1FDC">
      <w:del w:id="324" w:author="Jüri" w:date="2013-03-12T17:12:00Z">
        <w:r w:rsidRPr="00671259" w:rsidDel="00264D67">
          <w:delText xml:space="preserve"> </w:delText>
        </w:r>
      </w:del>
      <w:del w:id="325" w:author="Jüri" w:date="2013-03-12T16:29:00Z">
        <w:r w:rsidRPr="00671259" w:rsidDel="009A5171">
          <w:delText>On the contrary, some more generic tools or basic warning systems, such as CPA or TCPA, are permanently estimated and should warn the VTS</w:delText>
        </w:r>
      </w:del>
      <w:del w:id="326" w:author="Jüri" w:date="2013-03-12T16:15:00Z">
        <w:r w:rsidRPr="00671259" w:rsidDel="00827E05">
          <w:delText xml:space="preserve">Os </w:delText>
        </w:r>
      </w:del>
      <w:del w:id="327" w:author="Jüri" w:date="2013-03-12T16:29:00Z">
        <w:r w:rsidRPr="00671259" w:rsidDel="009A5171">
          <w:delText>if the vessels courses closes within the predefined limits.</w:delText>
        </w:r>
      </w:del>
    </w:p>
    <w:p w:rsidR="00237307" w:rsidRPr="00671259" w:rsidRDefault="00237307" w:rsidP="003F1FDC"/>
    <w:p w:rsidR="003F1FDC" w:rsidRPr="00671259" w:rsidRDefault="003F1FDC" w:rsidP="003F1FDC">
      <w:del w:id="328" w:author="Jüri" w:date="2013-03-12T17:12:00Z">
        <w:r w:rsidRPr="00671259" w:rsidDel="00264D67">
          <w:delText xml:space="preserve">Some of these tools may be classified as critical risk assessment tools because they reflect the risk of collision or groundings, those are for instance CPA, TCPA, grounding </w:delText>
        </w:r>
      </w:del>
      <w:del w:id="329" w:author="Jüri" w:date="2013-03-12T16:16:00Z">
        <w:r w:rsidRPr="00671259" w:rsidDel="00827E05">
          <w:delText>alert</w:delText>
        </w:r>
      </w:del>
      <w:del w:id="330" w:author="Jüri" w:date="2013-03-12T17:12:00Z">
        <w:r w:rsidRPr="00671259" w:rsidDel="00264D67">
          <w:delText>. Other decision support tools are not so critical because they are linked to local regulations or recommendations</w:delText>
        </w:r>
      </w:del>
      <w:r w:rsidRPr="00671259">
        <w:t>.</w:t>
      </w:r>
    </w:p>
    <w:p w:rsidR="003F1FDC" w:rsidRDefault="003F1FDC" w:rsidP="003F1FDC">
      <w:pPr>
        <w:pStyle w:val="Kehatekst"/>
        <w:rPr>
          <w:lang w:eastAsia="de-DE"/>
        </w:rPr>
      </w:pPr>
    </w:p>
    <w:p w:rsidR="00237307" w:rsidDel="001F603C" w:rsidRDefault="00237307" w:rsidP="00237307">
      <w:pPr>
        <w:pStyle w:val="Pealkiri2"/>
        <w:rPr>
          <w:del w:id="331" w:author="Jüri" w:date="2013-03-12T17:44:00Z"/>
          <w:lang w:eastAsia="de-DE"/>
        </w:rPr>
      </w:pPr>
      <w:bookmarkStart w:id="332" w:name="_Toc334606497"/>
      <w:del w:id="333" w:author="Jüri" w:date="2013-03-12T17:39:00Z">
        <w:r w:rsidDel="001F603C">
          <w:rPr>
            <w:lang w:eastAsia="de-DE"/>
          </w:rPr>
          <w:delText>Formal Safety Assessment</w:delText>
        </w:r>
      </w:del>
      <w:bookmarkEnd w:id="332"/>
    </w:p>
    <w:p w:rsidR="00237307" w:rsidDel="001F603C" w:rsidRDefault="00237307" w:rsidP="00237307">
      <w:pPr>
        <w:pStyle w:val="Kehatekst"/>
        <w:rPr>
          <w:del w:id="334" w:author="Jüri" w:date="2013-03-12T17:40:00Z"/>
          <w:lang w:eastAsia="de-DE"/>
        </w:rPr>
      </w:pPr>
      <w:commentRangeStart w:id="335"/>
      <w:del w:id="336" w:author="Jüri" w:date="2013-03-12T17:40:00Z">
        <w:r w:rsidDel="001F603C">
          <w:rPr>
            <w:lang w:eastAsia="de-DE"/>
          </w:rPr>
          <w:delText>FSA should identify what decision support tools are required to mitigate the risks – ref IMO Guideline for FSA/ MSC/Circ 1023-MEPC/Circ 392</w:delText>
        </w:r>
        <w:commentRangeEnd w:id="335"/>
        <w:r w:rsidDel="001F603C">
          <w:rPr>
            <w:rStyle w:val="Kommentaariviide"/>
            <w:lang w:eastAsia="de-DE"/>
          </w:rPr>
          <w:commentReference w:id="335"/>
        </w:r>
      </w:del>
    </w:p>
    <w:p w:rsidR="00237307" w:rsidDel="001F603C" w:rsidRDefault="00237307" w:rsidP="00237307">
      <w:pPr>
        <w:pStyle w:val="Kehatekst"/>
        <w:rPr>
          <w:del w:id="337" w:author="Jüri" w:date="2013-03-12T17:40:00Z"/>
          <w:lang w:eastAsia="de-DE"/>
        </w:rPr>
      </w:pPr>
      <w:del w:id="338" w:author="Jüri" w:date="2013-03-12T17:40:00Z">
        <w:r w:rsidDel="001F603C">
          <w:rPr>
            <w:lang w:eastAsia="de-DE"/>
          </w:rPr>
          <w:delText>Create link to type of VTS</w:delText>
        </w:r>
        <w:r w:rsidR="00030334" w:rsidDel="001F603C">
          <w:rPr>
            <w:lang w:eastAsia="de-DE"/>
          </w:rPr>
          <w:delText>. Levels of capability ….</w:delText>
        </w:r>
      </w:del>
    </w:p>
    <w:p w:rsidR="001F603C" w:rsidRPr="003F1FDC" w:rsidRDefault="001F603C" w:rsidP="00237307">
      <w:pPr>
        <w:pStyle w:val="Kehatekst"/>
        <w:rPr>
          <w:lang w:eastAsia="de-DE"/>
        </w:rPr>
      </w:pPr>
    </w:p>
    <w:p w:rsidR="003F1FDC" w:rsidRDefault="003F1FDC" w:rsidP="003F1FDC">
      <w:pPr>
        <w:pStyle w:val="Pealkiri2"/>
        <w:rPr>
          <w:lang w:eastAsia="de-DE"/>
        </w:rPr>
      </w:pPr>
      <w:bookmarkStart w:id="339" w:name="_Toc334606498"/>
      <w:del w:id="340" w:author="Jüri" w:date="2013-03-12T17:55:00Z">
        <w:r w:rsidDel="001834A8">
          <w:rPr>
            <w:lang w:eastAsia="de-DE"/>
          </w:rPr>
          <w:lastRenderedPageBreak/>
          <w:delText>Quality</w:delText>
        </w:r>
        <w:r w:rsidR="001D6272" w:rsidDel="001834A8">
          <w:rPr>
            <w:lang w:eastAsia="de-DE"/>
          </w:rPr>
          <w:delText xml:space="preserve"> </w:delText>
        </w:r>
      </w:del>
      <w:ins w:id="341" w:author="Jüri" w:date="2013-03-12T17:54:00Z">
        <w:r w:rsidR="00C12A58">
          <w:rPr>
            <w:lang w:eastAsia="de-DE"/>
          </w:rPr>
          <w:t>Type</w:t>
        </w:r>
      </w:ins>
      <w:r w:rsidR="00C12A58">
        <w:rPr>
          <w:lang w:eastAsia="de-DE"/>
        </w:rPr>
        <w:t xml:space="preserve"> </w:t>
      </w:r>
      <w:r w:rsidR="001D6272">
        <w:rPr>
          <w:lang w:eastAsia="de-DE"/>
        </w:rPr>
        <w:t>of decision support tools</w:t>
      </w:r>
      <w:bookmarkEnd w:id="339"/>
    </w:p>
    <w:p w:rsidR="003F1FDC" w:rsidRDefault="00C23E2D" w:rsidP="003F1FDC">
      <w:pPr>
        <w:pStyle w:val="Kehatekst"/>
        <w:rPr>
          <w:lang w:eastAsia="de-DE"/>
        </w:rPr>
      </w:pPr>
      <w:ins w:id="342" w:author="Jüri" w:date="2013-03-13T15:38:00Z">
        <w:r>
          <w:rPr>
            <w:lang w:eastAsia="de-DE"/>
          </w:rPr>
          <w:t>(</w:t>
        </w:r>
      </w:ins>
      <w:commentRangeStart w:id="343"/>
      <w:r w:rsidR="001D6272">
        <w:rPr>
          <w:lang w:eastAsia="de-DE"/>
        </w:rPr>
        <w:t>Robust, consistent, tested, pro</w:t>
      </w:r>
      <w:r w:rsidR="00237307">
        <w:rPr>
          <w:lang w:eastAsia="de-DE"/>
        </w:rPr>
        <w:t>ven, approved by VTS authority</w:t>
      </w:r>
      <w:commentRangeEnd w:id="343"/>
      <w:r>
        <w:rPr>
          <w:rStyle w:val="Kommentaariviide"/>
          <w:lang w:eastAsia="de-DE"/>
        </w:rPr>
        <w:commentReference w:id="343"/>
      </w:r>
      <w:ins w:id="344" w:author="Jüri" w:date="2013-03-13T15:38:00Z">
        <w:r>
          <w:rPr>
            <w:lang w:eastAsia="de-DE"/>
          </w:rPr>
          <w:t>)</w:t>
        </w:r>
      </w:ins>
      <w:del w:id="345" w:author="Jüri" w:date="2013-03-13T15:38:00Z">
        <w:r w:rsidR="001D6272" w:rsidDel="00C23E2D">
          <w:rPr>
            <w:lang w:eastAsia="de-DE"/>
          </w:rPr>
          <w:delText xml:space="preserve">, </w:delText>
        </w:r>
      </w:del>
    </w:p>
    <w:p w:rsidR="007E7B2C" w:rsidDel="007156C6" w:rsidRDefault="007E7B2C" w:rsidP="003F1FDC">
      <w:pPr>
        <w:pStyle w:val="Kehatekst"/>
        <w:rPr>
          <w:ins w:id="346" w:author="HXG" w:date="2013-03-13T01:20:00Z"/>
          <w:del w:id="347" w:author="Jüri" w:date="2013-03-13T13:56:00Z"/>
          <w:lang w:eastAsia="zh-CN"/>
        </w:rPr>
      </w:pPr>
    </w:p>
    <w:p w:rsidR="00D214D2" w:rsidRDefault="00035E66" w:rsidP="003F1FDC">
      <w:pPr>
        <w:pStyle w:val="Kehatekst"/>
        <w:rPr>
          <w:ins w:id="348" w:author="HXG" w:date="2013-03-13T01:34:00Z"/>
          <w:lang w:eastAsia="zh-CN"/>
        </w:rPr>
      </w:pPr>
      <w:ins w:id="349" w:author="HXG" w:date="2013-03-13T01:20:00Z">
        <w:r>
          <w:rPr>
            <w:rFonts w:hint="eastAsia"/>
            <w:lang w:eastAsia="zh-CN"/>
          </w:rPr>
          <w:t xml:space="preserve">Depending on the relationship between the </w:t>
        </w:r>
      </w:ins>
      <w:ins w:id="350" w:author="HXG" w:date="2013-03-13T05:25:00Z">
        <w:r w:rsidR="00312BC1">
          <w:rPr>
            <w:rFonts w:hint="eastAsia"/>
            <w:lang w:eastAsia="zh-CN"/>
          </w:rPr>
          <w:t>decision support t</w:t>
        </w:r>
      </w:ins>
      <w:ins w:id="351" w:author="HXG" w:date="2013-03-13T05:26:00Z">
        <w:r w:rsidR="00312BC1">
          <w:rPr>
            <w:rFonts w:hint="eastAsia"/>
            <w:lang w:eastAsia="zh-CN"/>
          </w:rPr>
          <w:t>ool</w:t>
        </w:r>
      </w:ins>
      <w:ins w:id="352" w:author="HXG" w:date="2013-03-13T01:20:00Z">
        <w:r>
          <w:rPr>
            <w:rFonts w:hint="eastAsia"/>
            <w:lang w:eastAsia="zh-CN"/>
          </w:rPr>
          <w:t xml:space="preserve"> and the decision</w:t>
        </w:r>
      </w:ins>
      <w:ins w:id="353" w:author="Jüri" w:date="2013-03-13T11:20:00Z">
        <w:r w:rsidR="0049540E">
          <w:rPr>
            <w:lang w:eastAsia="zh-CN"/>
          </w:rPr>
          <w:t>-</w:t>
        </w:r>
      </w:ins>
      <w:ins w:id="354" w:author="HXG" w:date="2013-03-13T01:20:00Z">
        <w:del w:id="355" w:author="Jüri" w:date="2013-03-13T11:20:00Z">
          <w:r w:rsidDel="0049540E">
            <w:rPr>
              <w:rFonts w:hint="eastAsia"/>
              <w:lang w:eastAsia="zh-CN"/>
            </w:rPr>
            <w:delText xml:space="preserve"> </w:delText>
          </w:r>
        </w:del>
        <w:r>
          <w:rPr>
            <w:rFonts w:hint="eastAsia"/>
            <w:lang w:eastAsia="zh-CN"/>
          </w:rPr>
          <w:t>maker,</w:t>
        </w:r>
      </w:ins>
      <w:ins w:id="356" w:author="HXG" w:date="2013-03-13T05:26:00Z">
        <w:r w:rsidR="00312BC1">
          <w:rPr>
            <w:rFonts w:hint="eastAsia"/>
            <w:lang w:eastAsia="zh-CN"/>
          </w:rPr>
          <w:t xml:space="preserve"> </w:t>
        </w:r>
      </w:ins>
      <w:ins w:id="357" w:author="HXG" w:date="2013-03-13T01:24:00Z">
        <w:r>
          <w:rPr>
            <w:rFonts w:hint="eastAsia"/>
            <w:lang w:eastAsia="zh-CN"/>
          </w:rPr>
          <w:t>a</w:t>
        </w:r>
      </w:ins>
      <w:ins w:id="358" w:author="HXG" w:date="2013-03-13T01:21:00Z">
        <w:r>
          <w:rPr>
            <w:rFonts w:hint="eastAsia"/>
            <w:lang w:eastAsia="zh-CN"/>
          </w:rPr>
          <w:t xml:space="preserve"> decision </w:t>
        </w:r>
      </w:ins>
      <w:ins w:id="359" w:author="HXG" w:date="2013-03-13T01:22:00Z">
        <w:r>
          <w:rPr>
            <w:lang w:eastAsia="zh-CN"/>
          </w:rPr>
          <w:t>support</w:t>
        </w:r>
      </w:ins>
      <w:ins w:id="360" w:author="HXG" w:date="2013-03-13T01:21:00Z">
        <w:r>
          <w:rPr>
            <w:rFonts w:hint="eastAsia"/>
            <w:lang w:eastAsia="zh-CN"/>
          </w:rPr>
          <w:t xml:space="preserve"> </w:t>
        </w:r>
      </w:ins>
      <w:ins w:id="361" w:author="HXG" w:date="2013-03-13T01:22:00Z">
        <w:r>
          <w:rPr>
            <w:rFonts w:hint="eastAsia"/>
            <w:lang w:eastAsia="zh-CN"/>
          </w:rPr>
          <w:t xml:space="preserve">tool can be </w:t>
        </w:r>
        <w:r>
          <w:rPr>
            <w:lang w:eastAsia="zh-CN"/>
          </w:rPr>
          <w:t>cla</w:t>
        </w:r>
      </w:ins>
      <w:ins w:id="362" w:author="Jüri" w:date="2013-03-13T15:41:00Z">
        <w:r w:rsidR="00C23E2D">
          <w:rPr>
            <w:lang w:eastAsia="zh-CN"/>
          </w:rPr>
          <w:t>ss</w:t>
        </w:r>
      </w:ins>
      <w:ins w:id="363" w:author="HXG" w:date="2013-03-13T01:22:00Z">
        <w:r>
          <w:rPr>
            <w:lang w:eastAsia="zh-CN"/>
          </w:rPr>
          <w:t>ified</w:t>
        </w:r>
        <w:r>
          <w:rPr>
            <w:rFonts w:hint="eastAsia"/>
            <w:lang w:eastAsia="zh-CN"/>
          </w:rPr>
          <w:t xml:space="preserve"> as passive, active, </w:t>
        </w:r>
      </w:ins>
      <w:ins w:id="364" w:author="HXG" w:date="2013-03-13T01:27:00Z">
        <w:r w:rsidR="00D214D2">
          <w:rPr>
            <w:rFonts w:hint="eastAsia"/>
            <w:lang w:eastAsia="zh-CN"/>
          </w:rPr>
          <w:t xml:space="preserve">or </w:t>
        </w:r>
      </w:ins>
      <w:ins w:id="365" w:author="HXG" w:date="2013-03-13T01:22:00Z">
        <w:r>
          <w:rPr>
            <w:rFonts w:hint="eastAsia"/>
            <w:lang w:eastAsia="zh-CN"/>
          </w:rPr>
          <w:t>cooperative</w:t>
        </w:r>
      </w:ins>
      <w:ins w:id="366" w:author="HXG" w:date="2013-03-13T05:26:00Z">
        <w:r w:rsidR="00312BC1">
          <w:rPr>
            <w:rFonts w:hint="eastAsia"/>
            <w:lang w:eastAsia="zh-CN"/>
          </w:rPr>
          <w:t>.</w:t>
        </w:r>
      </w:ins>
    </w:p>
    <w:p w:rsidR="00E50A94" w:rsidRDefault="007156C6" w:rsidP="003F1FDC">
      <w:pPr>
        <w:pStyle w:val="Kehatekst"/>
        <w:rPr>
          <w:ins w:id="367" w:author="Jüri" w:date="2013-03-13T13:54:00Z"/>
          <w:lang w:eastAsia="zh-CN"/>
        </w:rPr>
      </w:pPr>
      <w:ins w:id="368" w:author="Jüri" w:date="2013-03-13T13:54:00Z">
        <w:r>
          <w:rPr>
            <w:lang w:eastAsia="zh-CN"/>
          </w:rPr>
          <w:t xml:space="preserve">Whatever the type of decision support tool, the final decision is always </w:t>
        </w:r>
      </w:ins>
      <w:ins w:id="369" w:author="Jüri" w:date="2013-03-13T13:56:00Z">
        <w:r>
          <w:rPr>
            <w:lang w:eastAsia="zh-CN"/>
          </w:rPr>
          <w:t xml:space="preserve">at </w:t>
        </w:r>
      </w:ins>
      <w:ins w:id="370" w:author="Jüri" w:date="2013-03-13T13:54:00Z">
        <w:r>
          <w:rPr>
            <w:lang w:eastAsia="zh-CN"/>
          </w:rPr>
          <w:t xml:space="preserve">the </w:t>
        </w:r>
      </w:ins>
      <w:ins w:id="371" w:author="Jüri" w:date="2013-03-13T13:56:00Z">
        <w:r>
          <w:rPr>
            <w:lang w:eastAsia="zh-CN"/>
          </w:rPr>
          <w:t xml:space="preserve">discretion </w:t>
        </w:r>
      </w:ins>
      <w:ins w:id="372" w:author="Jüri" w:date="2013-03-13T13:54:00Z">
        <w:r>
          <w:rPr>
            <w:lang w:eastAsia="zh-CN"/>
          </w:rPr>
          <w:t xml:space="preserve">of the decision-maker according to the VTS </w:t>
        </w:r>
      </w:ins>
      <w:ins w:id="373" w:author="Jüri" w:date="2013-03-13T13:55:00Z">
        <w:r>
          <w:rPr>
            <w:lang w:eastAsia="zh-CN"/>
          </w:rPr>
          <w:t xml:space="preserve">standard operational </w:t>
        </w:r>
      </w:ins>
      <w:ins w:id="374" w:author="Jüri" w:date="2013-03-13T13:54:00Z">
        <w:r>
          <w:rPr>
            <w:lang w:eastAsia="zh-CN"/>
          </w:rPr>
          <w:t>procedures.</w:t>
        </w:r>
      </w:ins>
    </w:p>
    <w:p w:rsidR="007156C6" w:rsidRPr="00312BC1" w:rsidRDefault="007156C6" w:rsidP="003F1FDC">
      <w:pPr>
        <w:pStyle w:val="Kehatekst"/>
        <w:rPr>
          <w:ins w:id="375" w:author="HXG" w:date="2013-03-13T01:34:00Z"/>
          <w:lang w:eastAsia="zh-CN"/>
        </w:rPr>
      </w:pPr>
    </w:p>
    <w:p w:rsidR="00E50A94" w:rsidRDefault="00941BD9" w:rsidP="00C23E2D">
      <w:pPr>
        <w:pStyle w:val="Pealkiri3"/>
        <w:rPr>
          <w:ins w:id="376" w:author="Jüri" w:date="2013-03-13T15:40:00Z"/>
        </w:rPr>
      </w:pPr>
      <w:ins w:id="377" w:author="Jüri" w:date="2013-03-13T10:40:00Z">
        <w:r w:rsidRPr="00941BD9">
          <w:t>Passive decision support tool</w:t>
        </w:r>
      </w:ins>
    </w:p>
    <w:p w:rsidR="0049540E" w:rsidRDefault="003A7326" w:rsidP="003F1FDC">
      <w:pPr>
        <w:pStyle w:val="Kehatekst"/>
        <w:rPr>
          <w:ins w:id="378" w:author="Jüri" w:date="2013-03-13T11:20:00Z"/>
          <w:lang w:eastAsia="zh-CN"/>
        </w:rPr>
      </w:pPr>
      <w:ins w:id="379" w:author="Jüri" w:date="2013-03-13T10:56:00Z">
        <w:r>
          <w:rPr>
            <w:lang w:eastAsia="zh-CN"/>
          </w:rPr>
          <w:t>A passive</w:t>
        </w:r>
      </w:ins>
      <w:ins w:id="380" w:author="Jüri" w:date="2013-03-13T10:45:00Z">
        <w:r w:rsidR="00941BD9">
          <w:rPr>
            <w:lang w:eastAsia="zh-CN"/>
          </w:rPr>
          <w:t xml:space="preserve"> </w:t>
        </w:r>
      </w:ins>
      <w:ins w:id="381" w:author="Jüri" w:date="2013-03-13T10:57:00Z">
        <w:r>
          <w:rPr>
            <w:lang w:eastAsia="zh-CN"/>
          </w:rPr>
          <w:t xml:space="preserve">decision support </w:t>
        </w:r>
      </w:ins>
      <w:ins w:id="382" w:author="Jüri" w:date="2013-03-13T10:45:00Z">
        <w:r w:rsidR="00941BD9">
          <w:rPr>
            <w:lang w:eastAsia="zh-CN"/>
          </w:rPr>
          <w:t>tool</w:t>
        </w:r>
      </w:ins>
      <w:ins w:id="383" w:author="Jüri" w:date="2013-03-13T11:25:00Z">
        <w:r w:rsidR="0049540E">
          <w:rPr>
            <w:lang w:eastAsia="zh-CN"/>
          </w:rPr>
          <w:t xml:space="preserve"> is</w:t>
        </w:r>
      </w:ins>
      <w:ins w:id="384" w:author="Jüri" w:date="2013-03-13T11:15:00Z">
        <w:r w:rsidR="00D44680">
          <w:rPr>
            <w:lang w:eastAsia="zh-CN"/>
          </w:rPr>
          <w:t xml:space="preserve"> the most common type available in VTS centres.  Such a tool is </w:t>
        </w:r>
      </w:ins>
      <w:ins w:id="385" w:author="Jüri" w:date="2013-03-13T10:45:00Z">
        <w:r w:rsidR="00941BD9">
          <w:rPr>
            <w:lang w:eastAsia="zh-CN"/>
          </w:rPr>
          <w:t>gener</w:t>
        </w:r>
        <w:r w:rsidR="00D44680">
          <w:rPr>
            <w:lang w:eastAsia="zh-CN"/>
          </w:rPr>
          <w:t>ally used for generating alarm</w:t>
        </w:r>
      </w:ins>
      <w:ins w:id="386" w:author="Jüri" w:date="2013-03-13T15:41:00Z">
        <w:r w:rsidR="00C23E2D">
          <w:rPr>
            <w:lang w:eastAsia="zh-CN"/>
          </w:rPr>
          <w:t>s</w:t>
        </w:r>
      </w:ins>
      <w:ins w:id="387" w:author="Jüri" w:date="2013-03-13T11:19:00Z">
        <w:r w:rsidR="0049540E">
          <w:rPr>
            <w:lang w:eastAsia="zh-CN"/>
          </w:rPr>
          <w:t xml:space="preserve">. </w:t>
        </w:r>
      </w:ins>
    </w:p>
    <w:p w:rsidR="0049540E" w:rsidRDefault="0049540E" w:rsidP="003F1FDC">
      <w:pPr>
        <w:pStyle w:val="Kehatekst"/>
        <w:rPr>
          <w:ins w:id="388" w:author="Jüri" w:date="2013-03-13T11:26:00Z"/>
          <w:lang w:eastAsia="zh-CN"/>
        </w:rPr>
      </w:pPr>
    </w:p>
    <w:p w:rsidR="00704966" w:rsidRDefault="00C23E2D" w:rsidP="003F1FDC">
      <w:pPr>
        <w:pStyle w:val="Kehatekst"/>
        <w:rPr>
          <w:ins w:id="389" w:author="Jüri" w:date="2013-03-13T15:48:00Z"/>
          <w:lang w:eastAsia="zh-CN"/>
        </w:rPr>
      </w:pPr>
      <w:ins w:id="390" w:author="Jüri" w:date="2013-03-13T10:49:00Z">
        <w:r>
          <w:rPr>
            <w:lang w:eastAsia="zh-CN"/>
          </w:rPr>
          <w:t>Example</w:t>
        </w:r>
      </w:ins>
      <w:ins w:id="391" w:author="Jüri" w:date="2013-03-13T15:48:00Z">
        <w:r w:rsidR="00704966">
          <w:rPr>
            <w:lang w:eastAsia="zh-CN"/>
          </w:rPr>
          <w:t xml:space="preserve">, </w:t>
        </w:r>
        <w:r w:rsidR="00704966">
          <w:rPr>
            <w:lang w:eastAsia="zh-CN"/>
          </w:rPr>
          <w:t>shallow water alarm</w:t>
        </w:r>
      </w:ins>
    </w:p>
    <w:p w:rsidR="003A7326" w:rsidRDefault="00704966" w:rsidP="003F1FDC">
      <w:pPr>
        <w:pStyle w:val="Kehatekst"/>
        <w:rPr>
          <w:ins w:id="392" w:author="Jüri" w:date="2013-03-13T11:26:00Z"/>
          <w:lang w:eastAsia="zh-CN"/>
        </w:rPr>
      </w:pPr>
      <w:ins w:id="393" w:author="Jüri" w:date="2013-03-13T15:48:00Z">
        <w:r>
          <w:rPr>
            <w:lang w:eastAsia="zh-CN"/>
          </w:rPr>
          <w:t>I</w:t>
        </w:r>
      </w:ins>
      <w:ins w:id="394" w:author="Jüri" w:date="2013-03-13T11:24:00Z">
        <w:r w:rsidR="0049540E">
          <w:rPr>
            <w:lang w:eastAsia="zh-CN"/>
          </w:rPr>
          <w:t>n passive mode</w:t>
        </w:r>
      </w:ins>
      <w:ins w:id="395" w:author="Jüri" w:date="2013-03-13T11:25:00Z">
        <w:r w:rsidR="0049540E">
          <w:rPr>
            <w:lang w:eastAsia="zh-CN"/>
          </w:rPr>
          <w:t>,</w:t>
        </w:r>
      </w:ins>
      <w:ins w:id="396" w:author="Jüri" w:date="2013-03-13T11:24:00Z">
        <w:r w:rsidR="0049540E">
          <w:rPr>
            <w:lang w:eastAsia="zh-CN"/>
          </w:rPr>
          <w:t xml:space="preserve"> the decision support tool shall raise a visual or </w:t>
        </w:r>
      </w:ins>
      <w:ins w:id="397" w:author="Jüri" w:date="2013-03-13T11:25:00Z">
        <w:r w:rsidR="0049540E">
          <w:rPr>
            <w:lang w:eastAsia="zh-CN"/>
          </w:rPr>
          <w:t>audible</w:t>
        </w:r>
      </w:ins>
      <w:ins w:id="398" w:author="Jüri" w:date="2013-03-13T11:24:00Z">
        <w:r w:rsidR="0049540E">
          <w:rPr>
            <w:lang w:eastAsia="zh-CN"/>
          </w:rPr>
          <w:t xml:space="preserve"> alarm whenever a vessel is heading to shallow water.</w:t>
        </w:r>
      </w:ins>
    </w:p>
    <w:p w:rsidR="0049540E" w:rsidRDefault="0049540E" w:rsidP="003F1FDC">
      <w:pPr>
        <w:pStyle w:val="Kehatekst"/>
        <w:rPr>
          <w:ins w:id="399" w:author="Jüri" w:date="2013-03-13T10:48:00Z"/>
          <w:lang w:eastAsia="zh-CN"/>
        </w:rPr>
      </w:pPr>
    </w:p>
    <w:p w:rsidR="003A7326" w:rsidRDefault="003A7326" w:rsidP="00C23E2D">
      <w:pPr>
        <w:pStyle w:val="Pealkiri3"/>
        <w:rPr>
          <w:ins w:id="400" w:author="Jüri" w:date="2013-03-13T15:40:00Z"/>
        </w:rPr>
      </w:pPr>
      <w:ins w:id="401" w:author="Jüri" w:date="2013-03-13T10:48:00Z">
        <w:r w:rsidRPr="00941BD9">
          <w:t>Active decision support tool</w:t>
        </w:r>
      </w:ins>
    </w:p>
    <w:p w:rsidR="003A7326" w:rsidRDefault="00D44680" w:rsidP="003F1FDC">
      <w:pPr>
        <w:pStyle w:val="Kehatekst"/>
        <w:rPr>
          <w:ins w:id="402" w:author="Jüri" w:date="2013-03-13T10:58:00Z"/>
          <w:lang w:eastAsia="zh-CN"/>
        </w:rPr>
      </w:pPr>
      <w:ins w:id="403" w:author="Jüri" w:date="2013-03-13T11:09:00Z">
        <w:r>
          <w:rPr>
            <w:lang w:eastAsia="zh-CN"/>
          </w:rPr>
          <w:t xml:space="preserve">In addition to </w:t>
        </w:r>
      </w:ins>
      <w:ins w:id="404" w:author="Jüri" w:date="2013-03-13T11:27:00Z">
        <w:r w:rsidR="0049540E">
          <w:rPr>
            <w:lang w:eastAsia="zh-CN"/>
          </w:rPr>
          <w:t xml:space="preserve">the </w:t>
        </w:r>
      </w:ins>
      <w:ins w:id="405" w:author="Jüri" w:date="2013-03-13T11:13:00Z">
        <w:r w:rsidR="0049540E">
          <w:rPr>
            <w:lang w:eastAsia="zh-CN"/>
          </w:rPr>
          <w:t xml:space="preserve">functions of </w:t>
        </w:r>
      </w:ins>
      <w:ins w:id="406" w:author="Jüri" w:date="2013-03-13T11:27:00Z">
        <w:r w:rsidR="0049540E">
          <w:rPr>
            <w:lang w:eastAsia="zh-CN"/>
          </w:rPr>
          <w:t xml:space="preserve">a </w:t>
        </w:r>
      </w:ins>
      <w:ins w:id="407" w:author="Jüri" w:date="2013-03-13T11:09:00Z">
        <w:r>
          <w:rPr>
            <w:lang w:eastAsia="zh-CN"/>
          </w:rPr>
          <w:t>passive decision support tool</w:t>
        </w:r>
      </w:ins>
      <w:ins w:id="408" w:author="Jüri" w:date="2013-03-13T11:27:00Z">
        <w:r w:rsidR="0049540E">
          <w:rPr>
            <w:lang w:eastAsia="zh-CN"/>
          </w:rPr>
          <w:t>,</w:t>
        </w:r>
      </w:ins>
      <w:ins w:id="409" w:author="Jüri" w:date="2013-03-13T11:09:00Z">
        <w:r>
          <w:rPr>
            <w:lang w:eastAsia="zh-CN"/>
          </w:rPr>
          <w:t xml:space="preserve"> a</w:t>
        </w:r>
      </w:ins>
      <w:ins w:id="410" w:author="Jüri" w:date="2013-03-13T10:58:00Z">
        <w:r w:rsidR="003A7326">
          <w:rPr>
            <w:lang w:eastAsia="zh-CN"/>
          </w:rPr>
          <w:t xml:space="preserve">n active decision </w:t>
        </w:r>
        <w:r w:rsidR="008F1074">
          <w:rPr>
            <w:lang w:eastAsia="zh-CN"/>
          </w:rPr>
          <w:t xml:space="preserve">support tool </w:t>
        </w:r>
      </w:ins>
      <w:ins w:id="411" w:author="Jüri" w:date="2013-03-13T11:10:00Z">
        <w:r>
          <w:rPr>
            <w:lang w:eastAsia="zh-CN"/>
          </w:rPr>
          <w:t xml:space="preserve">is able to </w:t>
        </w:r>
      </w:ins>
      <w:ins w:id="412" w:author="Jüri" w:date="2013-03-13T11:00:00Z">
        <w:r>
          <w:rPr>
            <w:lang w:eastAsia="zh-CN"/>
          </w:rPr>
          <w:t>bring</w:t>
        </w:r>
        <w:r w:rsidR="008F1074">
          <w:rPr>
            <w:lang w:eastAsia="zh-CN"/>
          </w:rPr>
          <w:t xml:space="preserve"> out solutions</w:t>
        </w:r>
      </w:ins>
      <w:ins w:id="413" w:author="Jüri" w:date="2013-03-13T11:01:00Z">
        <w:r w:rsidR="008F1074">
          <w:rPr>
            <w:lang w:eastAsia="zh-CN"/>
          </w:rPr>
          <w:t xml:space="preserve"> to </w:t>
        </w:r>
      </w:ins>
      <w:ins w:id="414" w:author="Jüri" w:date="2013-03-13T11:27:00Z">
        <w:r w:rsidR="0049540E">
          <w:rPr>
            <w:lang w:eastAsia="zh-CN"/>
          </w:rPr>
          <w:t xml:space="preserve">the </w:t>
        </w:r>
      </w:ins>
      <w:ins w:id="415" w:author="Jüri" w:date="2013-03-13T11:05:00Z">
        <w:r w:rsidR="008F1074">
          <w:rPr>
            <w:lang w:eastAsia="zh-CN"/>
          </w:rPr>
          <w:t>decision-maker</w:t>
        </w:r>
      </w:ins>
      <w:ins w:id="416" w:author="Jüri" w:date="2013-03-13T11:27:00Z">
        <w:r w:rsidR="0049540E">
          <w:rPr>
            <w:lang w:eastAsia="zh-CN"/>
          </w:rPr>
          <w:t>.</w:t>
        </w:r>
      </w:ins>
      <w:ins w:id="417" w:author="Jüri" w:date="2013-03-13T11:10:00Z">
        <w:r>
          <w:rPr>
            <w:lang w:eastAsia="zh-CN"/>
          </w:rPr>
          <w:t xml:space="preserve"> These solutions are derived from</w:t>
        </w:r>
      </w:ins>
      <w:ins w:id="418" w:author="Jüri" w:date="2013-03-13T11:12:00Z">
        <w:r>
          <w:rPr>
            <w:lang w:eastAsia="zh-CN"/>
          </w:rPr>
          <w:t xml:space="preserve"> a </w:t>
        </w:r>
      </w:ins>
      <w:ins w:id="419" w:author="Jüri" w:date="2013-03-13T11:11:00Z">
        <w:r>
          <w:rPr>
            <w:lang w:eastAsia="zh-CN"/>
          </w:rPr>
          <w:t xml:space="preserve">list of pre-typed solutions </w:t>
        </w:r>
      </w:ins>
      <w:ins w:id="420" w:author="Jüri" w:date="2013-03-13T11:12:00Z">
        <w:r>
          <w:rPr>
            <w:lang w:eastAsia="zh-CN"/>
          </w:rPr>
          <w:t xml:space="preserve">that </w:t>
        </w:r>
      </w:ins>
      <w:ins w:id="421" w:author="Jüri" w:date="2013-03-13T11:11:00Z">
        <w:r>
          <w:rPr>
            <w:lang w:eastAsia="zh-CN"/>
          </w:rPr>
          <w:t>should comply with the standard operational procedures of VTS.</w:t>
        </w:r>
      </w:ins>
    </w:p>
    <w:p w:rsidR="0049540E" w:rsidRDefault="0049540E" w:rsidP="0049540E">
      <w:pPr>
        <w:pStyle w:val="Kehatekst"/>
        <w:rPr>
          <w:ins w:id="422" w:author="Jüri" w:date="2013-03-13T11:26:00Z"/>
          <w:lang w:eastAsia="zh-CN"/>
        </w:rPr>
      </w:pPr>
    </w:p>
    <w:p w:rsidR="0049540E" w:rsidRDefault="00C23E2D" w:rsidP="0049540E">
      <w:pPr>
        <w:pStyle w:val="Kehatekst"/>
        <w:rPr>
          <w:ins w:id="423" w:author="Jüri" w:date="2013-03-13T11:23:00Z"/>
          <w:lang w:eastAsia="zh-CN"/>
        </w:rPr>
      </w:pPr>
      <w:ins w:id="424" w:author="Jüri" w:date="2013-03-13T11:23:00Z">
        <w:r>
          <w:rPr>
            <w:lang w:eastAsia="zh-CN"/>
          </w:rPr>
          <w:t>Example</w:t>
        </w:r>
      </w:ins>
      <w:ins w:id="425" w:author="Jüri" w:date="2013-03-13T15:49:00Z">
        <w:r w:rsidR="00704966">
          <w:rPr>
            <w:lang w:eastAsia="zh-CN"/>
          </w:rPr>
          <w:t>, shallow water alarm</w:t>
        </w:r>
      </w:ins>
    </w:p>
    <w:p w:rsidR="003A7326" w:rsidRDefault="00A44C32" w:rsidP="003F1FDC">
      <w:pPr>
        <w:pStyle w:val="Kehatekst"/>
        <w:rPr>
          <w:ins w:id="426" w:author="Jüri" w:date="2013-03-13T11:26:00Z"/>
          <w:lang w:eastAsia="zh-CN"/>
        </w:rPr>
      </w:pPr>
      <w:ins w:id="427" w:author="Jüri" w:date="2013-03-13T11:29:00Z">
        <w:r>
          <w:rPr>
            <w:lang w:eastAsia="zh-CN"/>
          </w:rPr>
          <w:t xml:space="preserve">In active mode, the shallow water </w:t>
        </w:r>
      </w:ins>
      <w:ins w:id="428" w:author="Jüri" w:date="2013-03-13T11:31:00Z">
        <w:r>
          <w:rPr>
            <w:lang w:eastAsia="zh-CN"/>
          </w:rPr>
          <w:t xml:space="preserve">decision </w:t>
        </w:r>
      </w:ins>
      <w:ins w:id="429" w:author="Jüri" w:date="2013-03-13T11:29:00Z">
        <w:r>
          <w:rPr>
            <w:lang w:eastAsia="zh-CN"/>
          </w:rPr>
          <w:t xml:space="preserve">support tool </w:t>
        </w:r>
      </w:ins>
      <w:ins w:id="430" w:author="Jüri" w:date="2013-03-13T11:30:00Z">
        <w:r>
          <w:rPr>
            <w:lang w:eastAsia="zh-CN"/>
          </w:rPr>
          <w:t xml:space="preserve">shall </w:t>
        </w:r>
      </w:ins>
      <w:ins w:id="431" w:author="Jüri" w:date="2013-03-13T11:31:00Z">
        <w:r>
          <w:rPr>
            <w:lang w:eastAsia="zh-CN"/>
          </w:rPr>
          <w:t>raise a visual or audible alarm and provide suggestions such as change course, reduce speed etc.</w:t>
        </w:r>
      </w:ins>
    </w:p>
    <w:p w:rsidR="0049540E" w:rsidRDefault="0049540E" w:rsidP="003F1FDC">
      <w:pPr>
        <w:pStyle w:val="Kehatekst"/>
        <w:rPr>
          <w:ins w:id="432" w:author="Jüri" w:date="2013-03-13T10:40:00Z"/>
          <w:lang w:eastAsia="zh-CN"/>
        </w:rPr>
      </w:pPr>
    </w:p>
    <w:p w:rsidR="00941BD9" w:rsidRDefault="00941BD9" w:rsidP="00C23E2D">
      <w:pPr>
        <w:pStyle w:val="Pealkiri3"/>
        <w:rPr>
          <w:ins w:id="433" w:author="Jüri" w:date="2013-03-13T15:41:00Z"/>
        </w:rPr>
      </w:pPr>
      <w:ins w:id="434" w:author="Jüri" w:date="2013-03-13T10:41:00Z">
        <w:r w:rsidRPr="00941BD9">
          <w:t>Cooperative decision support tool</w:t>
        </w:r>
      </w:ins>
    </w:p>
    <w:p w:rsidR="0019527D" w:rsidRDefault="0019527D" w:rsidP="003F1FDC">
      <w:pPr>
        <w:pStyle w:val="Kehatekst"/>
        <w:rPr>
          <w:ins w:id="435" w:author="Jüri" w:date="2013-03-13T12:16:00Z"/>
          <w:lang w:eastAsia="zh-CN"/>
        </w:rPr>
      </w:pPr>
      <w:ins w:id="436" w:author="Jüri" w:date="2013-03-13T12:13:00Z">
        <w:r>
          <w:rPr>
            <w:lang w:eastAsia="zh-CN"/>
          </w:rPr>
          <w:t xml:space="preserve">In addition to the functions of an active decision support tool, a cooperative decision support tool may induce more exchanges between human and machine in order to find </w:t>
        </w:r>
      </w:ins>
      <w:ins w:id="437" w:author="Jüri" w:date="2013-03-13T12:15:00Z">
        <w:r>
          <w:rPr>
            <w:lang w:eastAsia="zh-CN"/>
          </w:rPr>
          <w:t xml:space="preserve">a </w:t>
        </w:r>
      </w:ins>
      <w:ins w:id="438" w:author="Jüri" w:date="2013-03-13T12:13:00Z">
        <w:r>
          <w:rPr>
            <w:lang w:eastAsia="zh-CN"/>
          </w:rPr>
          <w:t xml:space="preserve">solution </w:t>
        </w:r>
      </w:ins>
      <w:ins w:id="439" w:author="Jüri" w:date="2013-03-13T12:15:00Z">
        <w:r>
          <w:rPr>
            <w:lang w:eastAsia="zh-CN"/>
          </w:rPr>
          <w:t>that best suits the need</w:t>
        </w:r>
      </w:ins>
      <w:ins w:id="440" w:author="Jüri" w:date="2013-03-13T12:16:00Z">
        <w:r>
          <w:rPr>
            <w:lang w:eastAsia="zh-CN"/>
          </w:rPr>
          <w:t>s</w:t>
        </w:r>
      </w:ins>
      <w:ins w:id="441" w:author="Jüri" w:date="2013-03-13T12:15:00Z">
        <w:r>
          <w:rPr>
            <w:lang w:eastAsia="zh-CN"/>
          </w:rPr>
          <w:t xml:space="preserve"> of the decision-maker.</w:t>
        </w:r>
      </w:ins>
      <w:ins w:id="442" w:author="Jüri" w:date="2013-03-13T12:17:00Z">
        <w:r w:rsidR="0015361E">
          <w:rPr>
            <w:lang w:eastAsia="zh-CN"/>
          </w:rPr>
          <w:t xml:space="preserve"> Those tools are used in more complex </w:t>
        </w:r>
      </w:ins>
      <w:ins w:id="443" w:author="Jüri" w:date="2013-03-13T12:20:00Z">
        <w:r w:rsidR="0015361E">
          <w:rPr>
            <w:lang w:eastAsia="zh-CN"/>
          </w:rPr>
          <w:t>and</w:t>
        </w:r>
      </w:ins>
      <w:ins w:id="444" w:author="Jüri" w:date="2013-03-13T12:23:00Z">
        <w:r w:rsidR="0015361E">
          <w:rPr>
            <w:lang w:eastAsia="zh-CN"/>
          </w:rPr>
          <w:t>/or</w:t>
        </w:r>
      </w:ins>
      <w:ins w:id="445" w:author="Jüri" w:date="2013-03-13T12:20:00Z">
        <w:r w:rsidR="0015361E">
          <w:rPr>
            <w:lang w:eastAsia="zh-CN"/>
          </w:rPr>
          <w:t xml:space="preserve"> </w:t>
        </w:r>
      </w:ins>
      <w:ins w:id="446" w:author="Jüri" w:date="2013-03-13T12:23:00Z">
        <w:r w:rsidR="0015361E">
          <w:rPr>
            <w:lang w:eastAsia="zh-CN"/>
          </w:rPr>
          <w:t xml:space="preserve">seldom </w:t>
        </w:r>
      </w:ins>
      <w:ins w:id="447" w:author="Jüri" w:date="2013-03-13T12:17:00Z">
        <w:r w:rsidR="0015361E">
          <w:rPr>
            <w:lang w:eastAsia="zh-CN"/>
          </w:rPr>
          <w:t xml:space="preserve">situations where </w:t>
        </w:r>
      </w:ins>
      <w:ins w:id="448" w:author="Jüri" w:date="2013-03-13T12:18:00Z">
        <w:r w:rsidR="0015361E">
          <w:rPr>
            <w:lang w:eastAsia="zh-CN"/>
          </w:rPr>
          <w:t xml:space="preserve">decision making </w:t>
        </w:r>
      </w:ins>
      <w:ins w:id="449" w:author="Jüri" w:date="2013-03-13T12:17:00Z">
        <w:r w:rsidR="0015361E">
          <w:rPr>
            <w:lang w:eastAsia="zh-CN"/>
          </w:rPr>
          <w:t xml:space="preserve">is not easily </w:t>
        </w:r>
      </w:ins>
      <w:ins w:id="450" w:author="Jüri" w:date="2013-03-13T12:19:00Z">
        <w:r w:rsidR="0015361E">
          <w:rPr>
            <w:lang w:eastAsia="zh-CN"/>
          </w:rPr>
          <w:t>sorted out</w:t>
        </w:r>
      </w:ins>
      <w:ins w:id="451" w:author="Jüri" w:date="2013-03-13T12:17:00Z">
        <w:r w:rsidR="0015361E">
          <w:rPr>
            <w:lang w:eastAsia="zh-CN"/>
          </w:rPr>
          <w:t xml:space="preserve">.  </w:t>
        </w:r>
      </w:ins>
    </w:p>
    <w:p w:rsidR="0015361E" w:rsidRDefault="0015361E" w:rsidP="003F1FDC">
      <w:pPr>
        <w:pStyle w:val="Kehatekst"/>
        <w:rPr>
          <w:ins w:id="452" w:author="HXG" w:date="2013-03-13T01:26:00Z"/>
          <w:lang w:eastAsia="zh-CN"/>
        </w:rPr>
      </w:pPr>
    </w:p>
    <w:p w:rsidR="0049540E" w:rsidRDefault="00C23E2D" w:rsidP="0049540E">
      <w:pPr>
        <w:pStyle w:val="Kehatekst"/>
        <w:rPr>
          <w:ins w:id="453" w:author="Jüri" w:date="2013-03-13T11:23:00Z"/>
          <w:lang w:eastAsia="zh-CN"/>
        </w:rPr>
      </w:pPr>
      <w:ins w:id="454" w:author="Jüri" w:date="2013-03-13T11:23:00Z">
        <w:r>
          <w:rPr>
            <w:lang w:eastAsia="zh-CN"/>
          </w:rPr>
          <w:t>Example</w:t>
        </w:r>
      </w:ins>
      <w:ins w:id="455" w:author="Jüri" w:date="2013-03-13T15:50:00Z">
        <w:r w:rsidR="00704966">
          <w:rPr>
            <w:lang w:eastAsia="zh-CN"/>
          </w:rPr>
          <w:t>,</w:t>
        </w:r>
        <w:r w:rsidR="00704966">
          <w:rPr>
            <w:lang w:eastAsia="zh-CN"/>
          </w:rPr>
          <w:t xml:space="preserve"> shallow water alarm</w:t>
        </w:r>
      </w:ins>
    </w:p>
    <w:p w:rsidR="00E9274F" w:rsidRDefault="00C50BD0" w:rsidP="003F1FDC">
      <w:pPr>
        <w:pStyle w:val="Kehatekst"/>
        <w:rPr>
          <w:ins w:id="456" w:author="Jüri" w:date="2013-03-13T13:36:00Z"/>
          <w:lang w:eastAsia="zh-CN"/>
        </w:rPr>
      </w:pPr>
      <w:ins w:id="457" w:author="Jüri" w:date="2013-03-13T12:29:00Z">
        <w:r>
          <w:rPr>
            <w:lang w:eastAsia="zh-CN"/>
          </w:rPr>
          <w:t xml:space="preserve">In cooperative mode, the shallow water decision support tool </w:t>
        </w:r>
      </w:ins>
      <w:ins w:id="458" w:author="Jüri" w:date="2013-03-13T12:37:00Z">
        <w:r w:rsidR="003E1EA2">
          <w:rPr>
            <w:lang w:eastAsia="zh-CN"/>
          </w:rPr>
          <w:t>provide</w:t>
        </w:r>
      </w:ins>
      <w:ins w:id="459" w:author="Jüri" w:date="2013-03-13T12:39:00Z">
        <w:r w:rsidR="003E1EA2">
          <w:rPr>
            <w:lang w:eastAsia="zh-CN"/>
          </w:rPr>
          <w:t>s</w:t>
        </w:r>
      </w:ins>
      <w:ins w:id="460" w:author="Jüri" w:date="2013-03-13T12:37:00Z">
        <w:r w:rsidR="003E1EA2">
          <w:rPr>
            <w:lang w:eastAsia="zh-CN"/>
          </w:rPr>
          <w:t xml:space="preserve"> options</w:t>
        </w:r>
      </w:ins>
      <w:ins w:id="461" w:author="Jüri" w:date="2013-03-13T12:38:00Z">
        <w:r w:rsidR="003E1EA2">
          <w:rPr>
            <w:lang w:eastAsia="zh-CN"/>
          </w:rPr>
          <w:t>/suggestions</w:t>
        </w:r>
      </w:ins>
      <w:ins w:id="462" w:author="Jüri" w:date="2013-03-13T12:37:00Z">
        <w:r w:rsidR="003E1EA2">
          <w:rPr>
            <w:lang w:eastAsia="zh-CN"/>
          </w:rPr>
          <w:t xml:space="preserve"> </w:t>
        </w:r>
      </w:ins>
      <w:ins w:id="463" w:author="Jüri" w:date="2013-03-13T12:40:00Z">
        <w:r w:rsidR="003E1EA2">
          <w:rPr>
            <w:lang w:eastAsia="zh-CN"/>
          </w:rPr>
          <w:t xml:space="preserve">to the decision-maker </w:t>
        </w:r>
      </w:ins>
      <w:ins w:id="464" w:author="Jüri" w:date="2013-03-13T13:46:00Z">
        <w:r w:rsidR="00C94066">
          <w:rPr>
            <w:lang w:eastAsia="zh-CN"/>
          </w:rPr>
          <w:t xml:space="preserve">who </w:t>
        </w:r>
      </w:ins>
      <w:ins w:id="465" w:author="Jüri" w:date="2013-03-13T13:43:00Z">
        <w:r w:rsidR="00C94066">
          <w:rPr>
            <w:lang w:eastAsia="zh-CN"/>
          </w:rPr>
          <w:t xml:space="preserve">could </w:t>
        </w:r>
      </w:ins>
      <w:ins w:id="466" w:author="Jüri" w:date="2013-03-13T13:44:00Z">
        <w:r w:rsidR="00C94066">
          <w:rPr>
            <w:lang w:eastAsia="zh-CN"/>
          </w:rPr>
          <w:t xml:space="preserve">request </w:t>
        </w:r>
      </w:ins>
      <w:ins w:id="467" w:author="Jüri" w:date="2013-03-13T13:45:00Z">
        <w:r w:rsidR="00C94066">
          <w:rPr>
            <w:lang w:eastAsia="zh-CN"/>
          </w:rPr>
          <w:t xml:space="preserve">new </w:t>
        </w:r>
      </w:ins>
      <w:ins w:id="468" w:author="Jüri" w:date="2013-03-13T13:27:00Z">
        <w:r w:rsidR="002C7DF2">
          <w:rPr>
            <w:lang w:eastAsia="zh-CN"/>
          </w:rPr>
          <w:t>answer</w:t>
        </w:r>
      </w:ins>
      <w:ins w:id="469" w:author="Jüri" w:date="2013-03-13T13:45:00Z">
        <w:r w:rsidR="00C94066">
          <w:rPr>
            <w:lang w:eastAsia="zh-CN"/>
          </w:rPr>
          <w:t>s</w:t>
        </w:r>
      </w:ins>
      <w:ins w:id="470" w:author="Jüri" w:date="2013-03-13T13:27:00Z">
        <w:r w:rsidR="002C7DF2">
          <w:rPr>
            <w:lang w:eastAsia="zh-CN"/>
          </w:rPr>
          <w:t xml:space="preserve"> to options</w:t>
        </w:r>
      </w:ins>
      <w:ins w:id="471" w:author="Jüri" w:date="2013-03-13T13:46:00Z">
        <w:r w:rsidR="00C94066">
          <w:rPr>
            <w:lang w:eastAsia="zh-CN"/>
          </w:rPr>
          <w:t xml:space="preserve"> suggested by the </w:t>
        </w:r>
      </w:ins>
      <w:ins w:id="472" w:author="Jüri" w:date="2013-03-13T13:47:00Z">
        <w:r w:rsidR="00C94066">
          <w:rPr>
            <w:lang w:eastAsia="zh-CN"/>
          </w:rPr>
          <w:t>tool</w:t>
        </w:r>
      </w:ins>
      <w:ins w:id="473" w:author="Jüri" w:date="2013-03-13T13:27:00Z">
        <w:r w:rsidR="002C7DF2">
          <w:rPr>
            <w:lang w:eastAsia="zh-CN"/>
          </w:rPr>
          <w:t xml:space="preserve">. </w:t>
        </w:r>
      </w:ins>
    </w:p>
    <w:p w:rsidR="00C94066" w:rsidRDefault="007156C6" w:rsidP="003F1FDC">
      <w:pPr>
        <w:pStyle w:val="Kehatekst"/>
        <w:rPr>
          <w:ins w:id="474" w:author="Jüri" w:date="2013-03-13T13:40:00Z"/>
          <w:lang w:eastAsia="zh-CN"/>
        </w:rPr>
      </w:pPr>
      <w:ins w:id="475" w:author="Jüri" w:date="2013-03-13T13:49:00Z">
        <w:r>
          <w:rPr>
            <w:lang w:eastAsia="zh-CN"/>
          </w:rPr>
          <w:t>R</w:t>
        </w:r>
      </w:ins>
      <w:ins w:id="476" w:author="Jüri" w:date="2013-03-13T13:27:00Z">
        <w:r w:rsidR="002C7DF2">
          <w:rPr>
            <w:lang w:eastAsia="zh-CN"/>
          </w:rPr>
          <w:t xml:space="preserve">educe speed could be a solution </w:t>
        </w:r>
      </w:ins>
      <w:ins w:id="477" w:author="Jüri" w:date="2013-03-13T13:28:00Z">
        <w:r w:rsidR="00E9274F">
          <w:rPr>
            <w:lang w:eastAsia="zh-CN"/>
          </w:rPr>
          <w:t xml:space="preserve">selected and the </w:t>
        </w:r>
      </w:ins>
      <w:ins w:id="478" w:author="Jüri" w:date="2013-03-13T13:32:00Z">
        <w:r w:rsidR="00E9274F">
          <w:rPr>
            <w:lang w:eastAsia="zh-CN"/>
          </w:rPr>
          <w:t xml:space="preserve">cooperative </w:t>
        </w:r>
      </w:ins>
      <w:ins w:id="479" w:author="Jüri" w:date="2013-03-13T13:28:00Z">
        <w:r w:rsidR="00E9274F">
          <w:rPr>
            <w:lang w:eastAsia="zh-CN"/>
          </w:rPr>
          <w:t xml:space="preserve">decision support tool </w:t>
        </w:r>
      </w:ins>
      <w:ins w:id="480" w:author="Jüri" w:date="2013-03-13T13:38:00Z">
        <w:r w:rsidR="00C94066">
          <w:rPr>
            <w:lang w:eastAsia="zh-CN"/>
          </w:rPr>
          <w:t>c</w:t>
        </w:r>
      </w:ins>
      <w:ins w:id="481" w:author="Jüri" w:date="2013-03-13T13:43:00Z">
        <w:r w:rsidR="00C94066">
          <w:rPr>
            <w:lang w:eastAsia="zh-CN"/>
          </w:rPr>
          <w:t>ould</w:t>
        </w:r>
      </w:ins>
      <w:ins w:id="482" w:author="Jüri" w:date="2013-03-13T13:38:00Z">
        <w:r w:rsidR="00C94066">
          <w:rPr>
            <w:lang w:eastAsia="zh-CN"/>
          </w:rPr>
          <w:t xml:space="preserve"> calculate the appropriate speed </w:t>
        </w:r>
      </w:ins>
      <w:ins w:id="483" w:author="Jüri" w:date="2013-03-13T13:39:00Z">
        <w:r w:rsidR="00C94066">
          <w:rPr>
            <w:lang w:eastAsia="zh-CN"/>
          </w:rPr>
          <w:t xml:space="preserve">reduction based on the time of </w:t>
        </w:r>
      </w:ins>
      <w:ins w:id="484" w:author="Jüri" w:date="2013-03-13T13:40:00Z">
        <w:r w:rsidR="00C94066">
          <w:rPr>
            <w:lang w:eastAsia="zh-CN"/>
          </w:rPr>
          <w:t xml:space="preserve">available </w:t>
        </w:r>
      </w:ins>
      <w:ins w:id="485" w:author="Jüri" w:date="2013-03-13T13:42:00Z">
        <w:r w:rsidR="00C94066">
          <w:rPr>
            <w:lang w:eastAsia="zh-CN"/>
          </w:rPr>
          <w:t xml:space="preserve">depth </w:t>
        </w:r>
      </w:ins>
      <w:ins w:id="486" w:author="Jüri" w:date="2013-03-13T13:41:00Z">
        <w:r w:rsidR="00C94066">
          <w:rPr>
            <w:lang w:eastAsia="zh-CN"/>
          </w:rPr>
          <w:t xml:space="preserve">of </w:t>
        </w:r>
      </w:ins>
      <w:ins w:id="487" w:author="Jüri" w:date="2013-03-13T13:39:00Z">
        <w:r w:rsidR="00C94066">
          <w:rPr>
            <w:lang w:eastAsia="zh-CN"/>
          </w:rPr>
          <w:t xml:space="preserve">water </w:t>
        </w:r>
      </w:ins>
      <w:ins w:id="488" w:author="Jüri" w:date="2013-03-13T13:41:00Z">
        <w:r w:rsidR="00C94066">
          <w:rPr>
            <w:lang w:eastAsia="zh-CN"/>
          </w:rPr>
          <w:t>in order</w:t>
        </w:r>
      </w:ins>
      <w:ins w:id="489" w:author="Jüri" w:date="2013-03-13T13:42:00Z">
        <w:r w:rsidR="00C94066">
          <w:rPr>
            <w:lang w:eastAsia="zh-CN"/>
          </w:rPr>
          <w:t xml:space="preserve"> for the vessel</w:t>
        </w:r>
      </w:ins>
      <w:ins w:id="490" w:author="Jüri" w:date="2013-03-13T13:41:00Z">
        <w:r w:rsidR="00C94066">
          <w:rPr>
            <w:lang w:eastAsia="zh-CN"/>
          </w:rPr>
          <w:t xml:space="preserve"> to arrive on the position with sufficient depth.</w:t>
        </w:r>
      </w:ins>
    </w:p>
    <w:p w:rsidR="00C50BD0" w:rsidRDefault="00B90D81" w:rsidP="003F1FDC">
      <w:pPr>
        <w:pStyle w:val="Kehatekst"/>
        <w:rPr>
          <w:ins w:id="491" w:author="Jüri" w:date="2013-03-13T13:49:00Z"/>
          <w:lang w:eastAsia="zh-CN"/>
        </w:rPr>
      </w:pPr>
      <w:commentRangeStart w:id="492"/>
      <w:ins w:id="493" w:author="Jüri" w:date="2013-03-13T15:55:00Z">
        <w:r>
          <w:rPr>
            <w:lang w:eastAsia="zh-CN"/>
          </w:rPr>
          <w:t>()</w:t>
        </w:r>
        <w:commentRangeEnd w:id="492"/>
        <w:r>
          <w:rPr>
            <w:rStyle w:val="Kommentaariviide"/>
            <w:lang w:eastAsia="de-DE"/>
          </w:rPr>
          <w:commentReference w:id="492"/>
        </w:r>
      </w:ins>
    </w:p>
    <w:p w:rsidR="007156C6" w:rsidRDefault="00C23E2D" w:rsidP="00704966">
      <w:pPr>
        <w:pStyle w:val="Pealkiri2"/>
        <w:rPr>
          <w:ins w:id="494" w:author="Jüri" w:date="2013-03-13T15:40:00Z"/>
          <w:lang w:eastAsia="zh-CN"/>
        </w:rPr>
      </w:pPr>
      <w:ins w:id="495" w:author="Jüri" w:date="2013-03-13T15:39:00Z">
        <w:r>
          <w:rPr>
            <w:lang w:eastAsia="zh-CN"/>
          </w:rPr>
          <w:t xml:space="preserve">Operational requirements </w:t>
        </w:r>
      </w:ins>
      <w:ins w:id="496" w:author="Jüri" w:date="2013-03-13T15:40:00Z">
        <w:r>
          <w:rPr>
            <w:lang w:eastAsia="zh-CN"/>
          </w:rPr>
          <w:t>of decision support tools</w:t>
        </w:r>
      </w:ins>
    </w:p>
    <w:p w:rsidR="00C23E2D" w:rsidRPr="003F1FDC" w:rsidRDefault="00C23E2D" w:rsidP="003F1FDC">
      <w:pPr>
        <w:pStyle w:val="Kehatekst"/>
        <w:rPr>
          <w:lang w:eastAsia="zh-CN"/>
        </w:rPr>
      </w:pPr>
    </w:p>
    <w:p w:rsidR="00C9701A" w:rsidRDefault="00C9701A" w:rsidP="003F1FDC">
      <w:pPr>
        <w:pStyle w:val="Pealkiri2"/>
        <w:rPr>
          <w:lang w:eastAsia="de-DE"/>
        </w:rPr>
      </w:pPr>
      <w:bookmarkStart w:id="497" w:name="_Toc334606499"/>
      <w:r>
        <w:rPr>
          <w:lang w:eastAsia="de-DE"/>
        </w:rPr>
        <w:t>Audio</w:t>
      </w:r>
      <w:bookmarkEnd w:id="497"/>
    </w:p>
    <w:p w:rsidR="00C9701A" w:rsidRPr="00C9701A" w:rsidRDefault="00C9701A" w:rsidP="00C9701A">
      <w:pPr>
        <w:pStyle w:val="Kehatekst"/>
        <w:rPr>
          <w:lang w:eastAsia="de-DE"/>
        </w:rPr>
      </w:pPr>
      <w:r>
        <w:rPr>
          <w:lang w:eastAsia="de-DE"/>
        </w:rPr>
        <w:t>???</w:t>
      </w:r>
    </w:p>
    <w:p w:rsidR="00C9701A" w:rsidRDefault="00C9701A" w:rsidP="003F1FDC">
      <w:pPr>
        <w:pStyle w:val="Pealkiri2"/>
        <w:rPr>
          <w:lang w:eastAsia="de-DE"/>
        </w:rPr>
      </w:pPr>
      <w:bookmarkStart w:id="498" w:name="_Toc334606500"/>
      <w:r>
        <w:rPr>
          <w:lang w:eastAsia="de-DE"/>
        </w:rPr>
        <w:t>Information portrayal</w:t>
      </w:r>
      <w:bookmarkEnd w:id="498"/>
    </w:p>
    <w:p w:rsidR="00C9701A" w:rsidRDefault="00C9701A" w:rsidP="00C9701A">
      <w:pPr>
        <w:pStyle w:val="Kehatekst"/>
        <w:rPr>
          <w:lang w:eastAsia="de-DE"/>
        </w:rPr>
      </w:pPr>
      <w:r>
        <w:rPr>
          <w:lang w:eastAsia="de-DE"/>
        </w:rPr>
        <w:lastRenderedPageBreak/>
        <w:t>3D perspective</w:t>
      </w:r>
    </w:p>
    <w:p w:rsidR="00C9701A" w:rsidRPr="00C9701A" w:rsidRDefault="00C9701A" w:rsidP="00C9701A">
      <w:pPr>
        <w:pStyle w:val="Kehatekst"/>
        <w:rPr>
          <w:lang w:eastAsia="de-DE"/>
        </w:rPr>
      </w:pPr>
    </w:p>
    <w:p w:rsidR="003F1FDC" w:rsidRDefault="001D6272" w:rsidP="003F1FDC">
      <w:pPr>
        <w:pStyle w:val="Pealkiri2"/>
        <w:rPr>
          <w:lang w:eastAsia="de-DE"/>
        </w:rPr>
      </w:pPr>
      <w:bookmarkStart w:id="499" w:name="_Toc334606501"/>
      <w:r>
        <w:rPr>
          <w:lang w:eastAsia="de-DE"/>
        </w:rPr>
        <w:t>Logging and Replay</w:t>
      </w:r>
      <w:bookmarkEnd w:id="499"/>
    </w:p>
    <w:p w:rsidR="003F1FDC" w:rsidRDefault="00237307" w:rsidP="003F1FDC">
      <w:pPr>
        <w:pStyle w:val="Kehatekst"/>
        <w:rPr>
          <w:lang w:eastAsia="de-DE"/>
        </w:rPr>
      </w:pPr>
      <w:r>
        <w:rPr>
          <w:lang w:eastAsia="de-DE"/>
        </w:rPr>
        <w:t>Return of experience, lessons learnt, training, etc</w:t>
      </w:r>
    </w:p>
    <w:p w:rsidR="00237307" w:rsidRPr="003F1FDC" w:rsidRDefault="00237307" w:rsidP="003F1FDC">
      <w:pPr>
        <w:pStyle w:val="Kehatekst"/>
        <w:rPr>
          <w:lang w:eastAsia="de-DE"/>
        </w:rPr>
      </w:pPr>
    </w:p>
    <w:p w:rsidR="001D6272" w:rsidRDefault="001D6272" w:rsidP="001D6272">
      <w:pPr>
        <w:pStyle w:val="Pealkiri2"/>
        <w:rPr>
          <w:lang w:eastAsia="de-DE"/>
        </w:rPr>
      </w:pPr>
      <w:bookmarkStart w:id="500" w:name="_Toc334606502"/>
      <w:r>
        <w:rPr>
          <w:lang w:eastAsia="de-DE"/>
        </w:rPr>
        <w:t>Training</w:t>
      </w:r>
      <w:bookmarkEnd w:id="500"/>
    </w:p>
    <w:p w:rsidR="001D6272" w:rsidRPr="003F1FDC" w:rsidRDefault="00237307" w:rsidP="001D6272">
      <w:pPr>
        <w:pStyle w:val="Kehatekst"/>
        <w:rPr>
          <w:lang w:eastAsia="de-DE"/>
        </w:rPr>
      </w:pPr>
      <w:r>
        <w:rPr>
          <w:lang w:eastAsia="de-DE"/>
        </w:rPr>
        <w:t>R</w:t>
      </w:r>
      <w:r w:rsidR="001D6272">
        <w:rPr>
          <w:lang w:eastAsia="de-DE"/>
        </w:rPr>
        <w:t xml:space="preserve">efer back to v103, </w:t>
      </w:r>
      <w:proofErr w:type="gramStart"/>
      <w:r w:rsidR="001D6272">
        <w:rPr>
          <w:lang w:eastAsia="de-DE"/>
        </w:rPr>
        <w:t>That</w:t>
      </w:r>
      <w:proofErr w:type="gramEnd"/>
      <w:r w:rsidR="001D6272">
        <w:rPr>
          <w:lang w:eastAsia="de-DE"/>
        </w:rPr>
        <w:t xml:space="preserve"> staff should be adequately trained to the type of service provided</w:t>
      </w:r>
    </w:p>
    <w:p w:rsidR="003F1FDC" w:rsidRDefault="003F1FDC" w:rsidP="00371BEF">
      <w:pPr>
        <w:pStyle w:val="Kehatekst"/>
        <w:rPr>
          <w:lang w:eastAsia="de-DE"/>
        </w:rPr>
      </w:pPr>
    </w:p>
    <w:p w:rsidR="001A2B50" w:rsidRDefault="006367C7" w:rsidP="00182386">
      <w:pPr>
        <w:pStyle w:val="Pealkiri1"/>
        <w:tabs>
          <w:tab w:val="clear" w:pos="4679"/>
        </w:tabs>
        <w:ind w:left="1701"/>
      </w:pPr>
      <w:bookmarkStart w:id="501" w:name="_Toc334606503"/>
      <w:commentRangeStart w:id="502"/>
      <w:r>
        <w:t>decision support tools</w:t>
      </w:r>
      <w:bookmarkEnd w:id="501"/>
      <w:commentRangeEnd w:id="502"/>
      <w:r w:rsidR="00EA37F7">
        <w:rPr>
          <w:rStyle w:val="Kommentaariviide"/>
          <w:rFonts w:eastAsia="Times New Roman" w:cs="Times New Roman"/>
          <w:b w:val="0"/>
          <w:caps w:val="0"/>
          <w:kern w:val="0"/>
        </w:rPr>
        <w:commentReference w:id="502"/>
      </w:r>
    </w:p>
    <w:p w:rsidR="00064442" w:rsidRDefault="00064442" w:rsidP="00064442">
      <w:pPr>
        <w:pStyle w:val="Kehatekst"/>
        <w:rPr>
          <w:ins w:id="503" w:author="Jüri" w:date="2013-03-12T16:29:00Z"/>
          <w:lang w:eastAsia="de-DE"/>
        </w:rPr>
      </w:pPr>
      <w:r>
        <w:rPr>
          <w:lang w:eastAsia="de-DE"/>
        </w:rPr>
        <w:t xml:space="preserve">Blah about operational applications of decision support tools in </w:t>
      </w:r>
      <w:proofErr w:type="spellStart"/>
      <w:r>
        <w:rPr>
          <w:lang w:eastAsia="de-DE"/>
        </w:rPr>
        <w:t>vts</w:t>
      </w:r>
      <w:proofErr w:type="spellEnd"/>
    </w:p>
    <w:p w:rsidR="009A5171" w:rsidRDefault="009A5171" w:rsidP="00193316">
      <w:pPr>
        <w:rPr>
          <w:ins w:id="504" w:author="Jüri" w:date="2013-03-12T16:29:00Z"/>
        </w:rPr>
      </w:pPr>
      <w:ins w:id="505" w:author="Jüri" w:date="2013-03-12T16:29:00Z">
        <w:r w:rsidRPr="00671259">
          <w:t>On the contrary, some more generic tools or basic warning systems, such as CPA or TCPA, are permanently estimated and should warn the VTS</w:t>
        </w:r>
        <w:r>
          <w:t xml:space="preserve"> Personnel </w:t>
        </w:r>
        <w:r w:rsidRPr="00671259">
          <w:t>if the vessels courses closes within the predefined limits.</w:t>
        </w:r>
      </w:ins>
    </w:p>
    <w:p w:rsidR="009A5171" w:rsidRPr="00064442" w:rsidRDefault="009A5171" w:rsidP="00064442">
      <w:pPr>
        <w:pStyle w:val="Kehatekst"/>
        <w:rPr>
          <w:lang w:eastAsia="de-DE"/>
        </w:rPr>
      </w:pPr>
    </w:p>
    <w:p w:rsidR="00CB2E4E" w:rsidRDefault="00CB2E4E" w:rsidP="00CB2E4E">
      <w:pPr>
        <w:pStyle w:val="Pealkiri2"/>
        <w:rPr>
          <w:lang w:eastAsia="de-DE"/>
        </w:rPr>
      </w:pPr>
      <w:bookmarkStart w:id="506" w:name="_Toc334606504"/>
      <w:r>
        <w:rPr>
          <w:lang w:eastAsia="de-DE"/>
        </w:rPr>
        <w:t>CPA/TCPA</w:t>
      </w:r>
      <w:bookmarkEnd w:id="506"/>
    </w:p>
    <w:p w:rsidR="00264D67" w:rsidRDefault="00264D67" w:rsidP="00CB2E4E">
      <w:pPr>
        <w:pStyle w:val="Kehatekst"/>
        <w:rPr>
          <w:ins w:id="507" w:author="Jüri" w:date="2013-03-12T17:12:00Z"/>
          <w:lang w:eastAsia="de-DE"/>
        </w:rPr>
      </w:pPr>
      <w:ins w:id="508" w:author="Jüri" w:date="2013-03-12T17:12:00Z">
        <w:r w:rsidRPr="00671259">
          <w:t xml:space="preserve">Some of these tools may be classified as critical risk assessment tools because they reflect the risk of collision or </w:t>
        </w:r>
      </w:ins>
      <w:ins w:id="509" w:author="Jüri" w:date="2013-03-13T16:25:00Z">
        <w:r w:rsidR="00C12A58" w:rsidRPr="00671259">
          <w:t>groundings;</w:t>
        </w:r>
      </w:ins>
      <w:ins w:id="510" w:author="Jüri" w:date="2013-03-12T17:12:00Z">
        <w:r w:rsidRPr="00671259">
          <w:t xml:space="preserve"> those are for instance CPA, TCPA, </w:t>
        </w:r>
      </w:ins>
      <w:ins w:id="511" w:author="Jüri" w:date="2013-03-13T16:25:00Z">
        <w:r w:rsidR="00C12A58" w:rsidRPr="00671259">
          <w:t>and grounding</w:t>
        </w:r>
      </w:ins>
      <w:ins w:id="512" w:author="Jüri" w:date="2013-03-12T17:12:00Z">
        <w:r w:rsidRPr="00671259">
          <w:t xml:space="preserve"> </w:t>
        </w:r>
        <w:r>
          <w:t>alarm</w:t>
        </w:r>
        <w:r w:rsidRPr="00671259">
          <w:t>. Other decision support tools are not so critical because they are linked to local regulations or recommendations</w:t>
        </w:r>
      </w:ins>
      <w:ins w:id="513" w:author="Jüri" w:date="2013-03-13T16:25:00Z">
        <w:r w:rsidR="00C12A58">
          <w:t>.</w:t>
        </w:r>
      </w:ins>
    </w:p>
    <w:p w:rsidR="00264D67" w:rsidRDefault="00264D67" w:rsidP="00CB2E4E">
      <w:pPr>
        <w:pStyle w:val="Kehatekst"/>
        <w:rPr>
          <w:ins w:id="514" w:author="Jüri" w:date="2013-03-12T17:12:00Z"/>
          <w:lang w:eastAsia="de-DE"/>
        </w:rPr>
      </w:pPr>
    </w:p>
    <w:p w:rsidR="00CB2E4E" w:rsidRPr="003F1FDC" w:rsidRDefault="00CB2E4E" w:rsidP="00CB2E4E">
      <w:pPr>
        <w:pStyle w:val="Kehatekst"/>
        <w:rPr>
          <w:lang w:eastAsia="de-DE"/>
        </w:rPr>
      </w:pPr>
      <w:del w:id="515" w:author="Jüri" w:date="2013-03-12T17:12:00Z">
        <w:r w:rsidDel="00264D67">
          <w:rPr>
            <w:lang w:eastAsia="de-DE"/>
          </w:rPr>
          <w:delText>??</w:delText>
        </w:r>
      </w:del>
    </w:p>
    <w:p w:rsidR="00CB2E4E" w:rsidRDefault="00CB2E4E" w:rsidP="00CB2E4E">
      <w:pPr>
        <w:pStyle w:val="Pealkiri2"/>
        <w:rPr>
          <w:lang w:eastAsia="de-DE"/>
        </w:rPr>
      </w:pPr>
      <w:bookmarkStart w:id="516" w:name="_Toc334606505"/>
      <w:r>
        <w:rPr>
          <w:lang w:eastAsia="de-DE"/>
        </w:rPr>
        <w:t>Collision alerts</w:t>
      </w:r>
      <w:bookmarkEnd w:id="516"/>
    </w:p>
    <w:p w:rsidR="00CB2E4E" w:rsidRPr="003F1FDC" w:rsidRDefault="00CB2E4E" w:rsidP="00CB2E4E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CB2E4E" w:rsidRDefault="00CB2E4E" w:rsidP="00CB2E4E">
      <w:pPr>
        <w:pStyle w:val="Pealkiri2"/>
        <w:rPr>
          <w:lang w:eastAsia="de-DE"/>
        </w:rPr>
      </w:pPr>
      <w:bookmarkStart w:id="517" w:name="_Toc334606506"/>
      <w:r>
        <w:rPr>
          <w:lang w:eastAsia="de-DE"/>
        </w:rPr>
        <w:t>Grounding alert</w:t>
      </w:r>
      <w:bookmarkEnd w:id="517"/>
    </w:p>
    <w:p w:rsidR="00CB2E4E" w:rsidRPr="003F1FDC" w:rsidRDefault="00CB2E4E" w:rsidP="00CB2E4E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CB2E4E" w:rsidRDefault="00030334" w:rsidP="00CB2E4E">
      <w:pPr>
        <w:pStyle w:val="Pealkiri2"/>
        <w:rPr>
          <w:lang w:eastAsia="de-DE"/>
        </w:rPr>
      </w:pPr>
      <w:bookmarkStart w:id="518" w:name="_Toc334606507"/>
      <w:r>
        <w:rPr>
          <w:lang w:eastAsia="de-DE"/>
        </w:rPr>
        <w:t>Anchor watch</w:t>
      </w:r>
      <w:bookmarkEnd w:id="518"/>
    </w:p>
    <w:p w:rsidR="00CB2E4E" w:rsidRPr="003F1FDC" w:rsidRDefault="00CB2E4E" w:rsidP="00CB2E4E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CB2E4E" w:rsidRDefault="00030334" w:rsidP="00CB2E4E">
      <w:pPr>
        <w:pStyle w:val="Pealkiri2"/>
        <w:rPr>
          <w:lang w:eastAsia="de-DE"/>
        </w:rPr>
      </w:pPr>
      <w:bookmarkStart w:id="519" w:name="_Toc334606508"/>
      <w:r>
        <w:rPr>
          <w:lang w:eastAsia="de-DE"/>
        </w:rPr>
        <w:t>Area penetration</w:t>
      </w:r>
      <w:bookmarkEnd w:id="519"/>
    </w:p>
    <w:p w:rsidR="00CB2E4E" w:rsidRPr="003F1FDC" w:rsidRDefault="00CB2E4E" w:rsidP="00CB2E4E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5F5A52" w:rsidRDefault="005F5A52" w:rsidP="00030334">
      <w:pPr>
        <w:pStyle w:val="Pealkiri2"/>
        <w:rPr>
          <w:lang w:eastAsia="de-DE"/>
        </w:rPr>
      </w:pPr>
      <w:bookmarkStart w:id="520" w:name="_Toc334606509"/>
      <w:r>
        <w:rPr>
          <w:lang w:eastAsia="de-DE"/>
        </w:rPr>
        <w:t>Critical Waypoint Monitoring</w:t>
      </w:r>
      <w:bookmarkEnd w:id="520"/>
    </w:p>
    <w:p w:rsidR="005F5A52" w:rsidRPr="005F5A52" w:rsidRDefault="005F5A52" w:rsidP="005F5A52">
      <w:pPr>
        <w:pStyle w:val="Kehatekst"/>
        <w:rPr>
          <w:lang w:eastAsia="de-DE"/>
        </w:rPr>
      </w:pPr>
    </w:p>
    <w:p w:rsidR="00030334" w:rsidRDefault="00030334" w:rsidP="00030334">
      <w:pPr>
        <w:pStyle w:val="Pealkiri2"/>
        <w:rPr>
          <w:lang w:eastAsia="de-DE"/>
        </w:rPr>
      </w:pPr>
      <w:bookmarkStart w:id="521" w:name="_Toc334606510"/>
      <w:r>
        <w:rPr>
          <w:lang w:eastAsia="de-DE"/>
        </w:rPr>
        <w:t>Speeding</w:t>
      </w:r>
      <w:bookmarkEnd w:id="521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30334" w:rsidP="00030334">
      <w:pPr>
        <w:pStyle w:val="Pealkiri2"/>
        <w:rPr>
          <w:lang w:eastAsia="de-DE"/>
        </w:rPr>
      </w:pPr>
      <w:bookmarkStart w:id="522" w:name="_Toc334606511"/>
      <w:r>
        <w:rPr>
          <w:lang w:eastAsia="de-DE"/>
        </w:rPr>
        <w:t>Route adherence</w:t>
      </w:r>
      <w:bookmarkEnd w:id="522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30334" w:rsidP="00030334">
      <w:pPr>
        <w:pStyle w:val="Pealkiri2"/>
        <w:rPr>
          <w:lang w:eastAsia="de-DE"/>
        </w:rPr>
      </w:pPr>
      <w:bookmarkStart w:id="523" w:name="_Toc334606512"/>
      <w:r>
        <w:rPr>
          <w:lang w:eastAsia="de-DE"/>
        </w:rPr>
        <w:t>Analysis and prediction</w:t>
      </w:r>
      <w:bookmarkEnd w:id="523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30334" w:rsidP="00030334">
      <w:pPr>
        <w:pStyle w:val="Pealkiri2"/>
        <w:rPr>
          <w:lang w:eastAsia="de-DE"/>
        </w:rPr>
      </w:pPr>
      <w:bookmarkStart w:id="524" w:name="_Toc334606513"/>
      <w:r>
        <w:rPr>
          <w:lang w:eastAsia="de-DE"/>
        </w:rPr>
        <w:t>Path time and track prediction</w:t>
      </w:r>
      <w:bookmarkEnd w:id="524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CB2E4E" w:rsidRDefault="00030334" w:rsidP="00CB2E4E">
      <w:pPr>
        <w:pStyle w:val="Pealkiri2"/>
        <w:rPr>
          <w:lang w:eastAsia="de-DE"/>
        </w:rPr>
      </w:pPr>
      <w:bookmarkStart w:id="525" w:name="_Toc334606514"/>
      <w:r>
        <w:rPr>
          <w:lang w:eastAsia="de-DE"/>
        </w:rPr>
        <w:t>Damaged vessel management</w:t>
      </w:r>
      <w:bookmarkEnd w:id="525"/>
    </w:p>
    <w:p w:rsidR="00CB2E4E" w:rsidRPr="003F1FDC" w:rsidRDefault="00CB2E4E" w:rsidP="00CB2E4E">
      <w:pPr>
        <w:pStyle w:val="Kehatekst"/>
        <w:rPr>
          <w:lang w:eastAsia="de-DE"/>
        </w:rPr>
      </w:pPr>
      <w:r>
        <w:rPr>
          <w:lang w:eastAsia="de-DE"/>
        </w:rPr>
        <w:lastRenderedPageBreak/>
        <w:t>??</w:t>
      </w:r>
    </w:p>
    <w:p w:rsidR="00030334" w:rsidRDefault="00030334" w:rsidP="00030334">
      <w:pPr>
        <w:pStyle w:val="Pealkiri2"/>
        <w:rPr>
          <w:lang w:eastAsia="de-DE"/>
        </w:rPr>
      </w:pPr>
      <w:bookmarkStart w:id="526" w:name="_Toc334606515"/>
      <w:r>
        <w:rPr>
          <w:lang w:eastAsia="de-DE"/>
        </w:rPr>
        <w:t>Under keel clearance</w:t>
      </w:r>
      <w:bookmarkEnd w:id="526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30334" w:rsidP="00030334">
      <w:pPr>
        <w:pStyle w:val="Pealkiri2"/>
        <w:rPr>
          <w:lang w:eastAsia="de-DE"/>
        </w:rPr>
      </w:pPr>
      <w:bookmarkStart w:id="527" w:name="_Toc334606516"/>
      <w:r>
        <w:rPr>
          <w:lang w:eastAsia="de-DE"/>
        </w:rPr>
        <w:t>Air draught clearance</w:t>
      </w:r>
      <w:bookmarkEnd w:id="527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9E3CA2" w:rsidRPr="009E3CA2" w:rsidRDefault="00C9701A" w:rsidP="009E3CA2">
      <w:pPr>
        <w:pStyle w:val="Pealkiri2"/>
        <w:rPr>
          <w:lang w:eastAsia="de-DE"/>
        </w:rPr>
      </w:pPr>
      <w:bookmarkStart w:id="528" w:name="_Toc334606517"/>
      <w:r>
        <w:rPr>
          <w:lang w:eastAsia="de-DE"/>
        </w:rPr>
        <w:t>Bridge/locks status</w:t>
      </w:r>
      <w:bookmarkEnd w:id="528"/>
    </w:p>
    <w:p w:rsidR="00030334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9E3CA2" w:rsidRDefault="009E3CA2" w:rsidP="009E3CA2">
      <w:pPr>
        <w:pStyle w:val="Pealkiri2"/>
        <w:rPr>
          <w:lang w:eastAsia="de-DE"/>
        </w:rPr>
      </w:pPr>
      <w:r>
        <w:rPr>
          <w:lang w:eastAsia="de-DE"/>
        </w:rPr>
        <w:t>Space and slot management</w:t>
      </w:r>
      <w:bookmarkStart w:id="529" w:name="_Toc334606518"/>
    </w:p>
    <w:p w:rsidR="009E3CA2" w:rsidRPr="009E3CA2" w:rsidRDefault="009E3CA2" w:rsidP="009E3CA2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64442" w:rsidRPr="00371BEF" w:rsidRDefault="00064442" w:rsidP="009E3CA2">
      <w:pPr>
        <w:pStyle w:val="Kehatekst"/>
      </w:pPr>
      <w:r>
        <w:t>Management and Planning</w:t>
      </w:r>
      <w:bookmarkEnd w:id="529"/>
    </w:p>
    <w:p w:rsidR="00064442" w:rsidRPr="003F1FDC" w:rsidRDefault="00064442" w:rsidP="00030334">
      <w:pPr>
        <w:pStyle w:val="Kehatekst"/>
        <w:rPr>
          <w:lang w:eastAsia="de-DE"/>
        </w:rPr>
      </w:pPr>
      <w:r>
        <w:rPr>
          <w:lang w:eastAsia="de-DE"/>
        </w:rPr>
        <w:t xml:space="preserve">Blah about management and planning applications of decision support tools in </w:t>
      </w:r>
      <w:proofErr w:type="spellStart"/>
      <w:r>
        <w:rPr>
          <w:lang w:eastAsia="de-DE"/>
        </w:rPr>
        <w:t>vts</w:t>
      </w:r>
      <w:proofErr w:type="spellEnd"/>
    </w:p>
    <w:p w:rsidR="00030334" w:rsidRDefault="00C9701A" w:rsidP="00030334">
      <w:pPr>
        <w:pStyle w:val="Pealkiri2"/>
        <w:rPr>
          <w:lang w:eastAsia="de-DE"/>
        </w:rPr>
      </w:pPr>
      <w:bookmarkStart w:id="530" w:name="_Toc334606519"/>
      <w:r>
        <w:rPr>
          <w:lang w:eastAsia="de-DE"/>
        </w:rPr>
        <w:t>Traffic analysis</w:t>
      </w:r>
      <w:bookmarkEnd w:id="530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64442" w:rsidP="00030334">
      <w:pPr>
        <w:pStyle w:val="Pealkiri2"/>
        <w:rPr>
          <w:lang w:eastAsia="de-DE"/>
        </w:rPr>
      </w:pPr>
      <w:bookmarkStart w:id="531" w:name="_Toc334606520"/>
      <w:r>
        <w:rPr>
          <w:lang w:eastAsia="de-DE"/>
        </w:rPr>
        <w:t>?</w:t>
      </w:r>
      <w:bookmarkEnd w:id="531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030334" w:rsidRDefault="00064442" w:rsidP="00030334">
      <w:pPr>
        <w:pStyle w:val="Pealkiri2"/>
        <w:rPr>
          <w:lang w:eastAsia="de-DE"/>
        </w:rPr>
      </w:pPr>
      <w:bookmarkStart w:id="532" w:name="_Toc334606521"/>
      <w:r>
        <w:rPr>
          <w:lang w:eastAsia="de-DE"/>
        </w:rPr>
        <w:t>?</w:t>
      </w:r>
      <w:bookmarkEnd w:id="532"/>
    </w:p>
    <w:p w:rsidR="00030334" w:rsidRPr="003F1FDC" w:rsidRDefault="00030334" w:rsidP="00030334">
      <w:pPr>
        <w:pStyle w:val="Kehatekst"/>
        <w:rPr>
          <w:lang w:eastAsia="de-DE"/>
        </w:rPr>
      </w:pPr>
      <w:r>
        <w:rPr>
          <w:lang w:eastAsia="de-DE"/>
        </w:rPr>
        <w:t>??</w:t>
      </w:r>
    </w:p>
    <w:p w:rsidR="001A2B50" w:rsidRPr="00371BEF" w:rsidRDefault="001A2B50" w:rsidP="00371BEF">
      <w:pPr>
        <w:pStyle w:val="Kehateks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064442" w:rsidDel="00427BA5" w:rsidRDefault="001A2B50" w:rsidP="00A14A4B">
      <w:pPr>
        <w:pStyle w:val="Pealkiri1"/>
        <w:rPr>
          <w:del w:id="533" w:author="Jüri" w:date="2013-03-12T15:26:00Z"/>
        </w:rPr>
      </w:pPr>
      <w:bookmarkStart w:id="534" w:name="_Toc334606522"/>
      <w:del w:id="535" w:author="Jüri" w:date="2013-03-12T15:26:00Z">
        <w:r w:rsidRPr="00064442" w:rsidDel="00427BA5">
          <w:delText>Conclusions</w:delText>
        </w:r>
        <w:bookmarkEnd w:id="534"/>
      </w:del>
    </w:p>
    <w:p w:rsidR="001A2B50" w:rsidDel="00427BA5" w:rsidRDefault="001A2B50" w:rsidP="00371BEF">
      <w:pPr>
        <w:pStyle w:val="Kehatekst"/>
        <w:rPr>
          <w:del w:id="536" w:author="Jüri" w:date="2013-03-12T15:26:00Z"/>
          <w:lang w:eastAsia="de-DE"/>
        </w:rPr>
      </w:pPr>
      <w:del w:id="537" w:author="Jüri" w:date="2013-03-12T15:26:00Z">
        <w:r w:rsidRPr="00371BEF" w:rsidDel="00427BA5">
          <w:rPr>
            <w:lang w:eastAsia="de-DE"/>
          </w:rPr>
          <w:delText>Body text</w:delText>
        </w:r>
      </w:del>
    </w:p>
    <w:p w:rsidR="001D6272" w:rsidRDefault="001D6272" w:rsidP="00371BEF">
      <w:pPr>
        <w:pStyle w:val="Kehatekst"/>
        <w:rPr>
          <w:ins w:id="538" w:author="Jüri" w:date="2013-03-12T15:26:00Z"/>
          <w:lang w:eastAsia="de-DE"/>
        </w:rPr>
      </w:pPr>
    </w:p>
    <w:p w:rsidR="00EA247F" w:rsidRDefault="00427BA5" w:rsidP="00182386">
      <w:pPr>
        <w:pStyle w:val="Pealkiri1"/>
        <w:tabs>
          <w:tab w:val="clear" w:pos="4679"/>
        </w:tabs>
        <w:ind w:left="1701"/>
      </w:pPr>
      <w:moveToRangeStart w:id="539" w:author="Jüri" w:date="2013-03-12T15:26:00Z" w:name="move350865294"/>
      <w:moveTo w:id="540" w:author="Jüri" w:date="2013-03-12T15:26:00Z">
        <w:r>
          <w:t>References</w:t>
        </w:r>
      </w:moveTo>
    </w:p>
    <w:p w:rsidR="00427BA5" w:rsidRDefault="00427BA5" w:rsidP="00427BA5">
      <w:pPr>
        <w:rPr>
          <w:lang w:eastAsia="de-DE"/>
        </w:rPr>
      </w:pPr>
      <w:moveTo w:id="541" w:author="Jüri" w:date="2013-03-12T15:26:00Z">
        <w:r w:rsidRPr="00671259">
          <w:rPr>
            <w:lang w:eastAsia="de-DE"/>
          </w:rPr>
          <w:t xml:space="preserve">The </w:t>
        </w:r>
        <w:r>
          <w:rPr>
            <w:lang w:eastAsia="de-DE"/>
          </w:rPr>
          <w:t xml:space="preserve">following primary references have been used in the production </w:t>
        </w:r>
        <w:r w:rsidRPr="00671259">
          <w:rPr>
            <w:lang w:eastAsia="de-DE"/>
          </w:rPr>
          <w:t xml:space="preserve">of this </w:t>
        </w:r>
        <w:r>
          <w:rPr>
            <w:lang w:eastAsia="de-DE"/>
          </w:rPr>
          <w:t>Guideline:</w:t>
        </w:r>
      </w:moveTo>
    </w:p>
    <w:p w:rsidR="00427BA5" w:rsidRDefault="00427BA5" w:rsidP="00427BA5">
      <w:pPr>
        <w:pStyle w:val="Loendilik"/>
        <w:numPr>
          <w:ilvl w:val="0"/>
          <w:numId w:val="43"/>
        </w:numPr>
        <w:rPr>
          <w:lang w:eastAsia="de-DE"/>
        </w:rPr>
      </w:pPr>
      <w:moveTo w:id="542" w:author="Jüri" w:date="2013-03-12T15:26:00Z">
        <w:r>
          <w:rPr>
            <w:lang w:eastAsia="de-DE"/>
          </w:rPr>
          <w:t>IALA VTS Manual</w:t>
        </w:r>
      </w:moveTo>
    </w:p>
    <w:p w:rsidR="00427BA5" w:rsidRDefault="00427BA5" w:rsidP="00427BA5">
      <w:pPr>
        <w:pStyle w:val="Loendilik"/>
        <w:numPr>
          <w:ilvl w:val="0"/>
          <w:numId w:val="43"/>
        </w:numPr>
        <w:rPr>
          <w:lang w:eastAsia="de-DE"/>
        </w:rPr>
      </w:pPr>
      <w:moveTo w:id="543" w:author="Jüri" w:date="2013-03-12T15:26:00Z">
        <w:r>
          <w:rPr>
            <w:lang w:eastAsia="de-DE"/>
          </w:rPr>
          <w:t>IALA Recommendation V-128</w:t>
        </w:r>
      </w:moveTo>
    </w:p>
    <w:p w:rsidR="00427BA5" w:rsidRDefault="00427BA5" w:rsidP="00427BA5">
      <w:pPr>
        <w:pStyle w:val="Loendilik"/>
        <w:numPr>
          <w:ilvl w:val="0"/>
          <w:numId w:val="43"/>
        </w:numPr>
        <w:rPr>
          <w:lang w:eastAsia="de-DE"/>
        </w:rPr>
      </w:pPr>
      <w:moveTo w:id="544" w:author="Jüri" w:date="2013-03-12T15:26:00Z">
        <w:r>
          <w:rPr>
            <w:lang w:eastAsia="de-DE"/>
          </w:rPr>
          <w:t>IALA Guideline 1018</w:t>
        </w:r>
      </w:moveTo>
    </w:p>
    <w:p w:rsidR="00427BA5" w:rsidRDefault="00427BA5" w:rsidP="00427BA5">
      <w:pPr>
        <w:pStyle w:val="Loendilik"/>
        <w:numPr>
          <w:ilvl w:val="0"/>
          <w:numId w:val="43"/>
        </w:numPr>
        <w:rPr>
          <w:lang w:eastAsia="de-DE"/>
        </w:rPr>
      </w:pPr>
      <w:moveTo w:id="545" w:author="Jüri" w:date="2013-03-12T15:26:00Z">
        <w:r w:rsidRPr="00914770">
          <w:rPr>
            <w:i/>
            <w:lang w:eastAsia="de-DE"/>
          </w:rPr>
          <w:t>Add others</w:t>
        </w:r>
        <w:r>
          <w:rPr>
            <w:lang w:eastAsia="de-DE"/>
          </w:rPr>
          <w:t>.</w:t>
        </w:r>
      </w:moveTo>
    </w:p>
    <w:p w:rsidR="00427BA5" w:rsidRDefault="00427BA5" w:rsidP="00427BA5">
      <w:pPr>
        <w:rPr>
          <w:lang w:eastAsia="de-DE"/>
        </w:rPr>
      </w:pPr>
    </w:p>
    <w:moveToRangeEnd w:id="539"/>
    <w:p w:rsidR="001D6272" w:rsidRDefault="001D6272" w:rsidP="00371BEF">
      <w:pPr>
        <w:pStyle w:val="Kehatekst"/>
        <w:rPr>
          <w:lang w:eastAsia="de-DE"/>
        </w:rPr>
      </w:pPr>
    </w:p>
    <w:p w:rsidR="001D6272" w:rsidRDefault="001D6272" w:rsidP="001D6272">
      <w:pPr>
        <w:pStyle w:val="Kehatekst"/>
        <w:jc w:val="center"/>
        <w:rPr>
          <w:lang w:eastAsia="de-DE"/>
        </w:rPr>
      </w:pPr>
    </w:p>
    <w:p w:rsidR="001D6272" w:rsidRDefault="001D6272" w:rsidP="001D6272">
      <w:pPr>
        <w:pStyle w:val="Figure"/>
      </w:pPr>
      <w:bookmarkStart w:id="546" w:name="_Toc216488874"/>
      <w:r w:rsidRPr="00CB5860">
        <w:rPr>
          <w:highlight w:val="green"/>
        </w:rPr>
        <w:t>Title required</w:t>
      </w:r>
      <w:bookmarkEnd w:id="546"/>
    </w:p>
    <w:p w:rsidR="001D6272" w:rsidRPr="00CB5860" w:rsidRDefault="001D6272" w:rsidP="001D6272">
      <w:pPr>
        <w:pStyle w:val="Kehatekst"/>
        <w:rPr>
          <w:lang w:eastAsia="en-GB"/>
        </w:rPr>
      </w:pPr>
      <w:r>
        <w:rPr>
          <w:lang w:eastAsia="en-GB"/>
        </w:rPr>
        <w:t>Figure titles come after the figures.  Graphics should, preferably be inserted at a text point and then centred.</w:t>
      </w:r>
    </w:p>
    <w:p w:rsidR="001D6272" w:rsidRDefault="001D6272" w:rsidP="00371BEF">
      <w:pPr>
        <w:pStyle w:val="Kehatekst"/>
        <w:rPr>
          <w:lang w:eastAsia="de-DE"/>
        </w:rPr>
      </w:pPr>
    </w:p>
    <w:p w:rsidR="001D6272" w:rsidRPr="00371BEF" w:rsidRDefault="001D6272" w:rsidP="001D6272">
      <w:pPr>
        <w:pStyle w:val="Table"/>
      </w:pPr>
      <w:bookmarkStart w:id="547" w:name="_Toc216488847"/>
      <w:r w:rsidRPr="00CB5860">
        <w:rPr>
          <w:highlight w:val="green"/>
        </w:rPr>
        <w:t>Title required</w:t>
      </w:r>
      <w:bookmarkEnd w:id="54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1D6272" w:rsidRPr="00D3428B" w:rsidTr="00EA37F7"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:rsidTr="00EA37F7"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:rsidTr="00EA37F7"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  <w:tr w:rsidR="001D6272" w:rsidRPr="00D3428B" w:rsidTr="00EA37F7"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  <w:tc>
          <w:tcPr>
            <w:tcW w:w="1595" w:type="dxa"/>
            <w:vAlign w:val="center"/>
          </w:tcPr>
          <w:p w:rsidR="001D6272" w:rsidRPr="00D3428B" w:rsidRDefault="001D6272" w:rsidP="00EA37F7">
            <w:pPr>
              <w:spacing w:before="60" w:after="60"/>
              <w:rPr>
                <w:sz w:val="20"/>
                <w:szCs w:val="20"/>
                <w:lang w:eastAsia="en-GB"/>
              </w:rPr>
            </w:pPr>
          </w:p>
        </w:tc>
      </w:tr>
    </w:tbl>
    <w:p w:rsidR="001D6272" w:rsidRPr="00371BEF" w:rsidRDefault="001D6272" w:rsidP="001D6272">
      <w:pPr>
        <w:pStyle w:val="Kehatekst"/>
        <w:rPr>
          <w:lang w:eastAsia="en-GB"/>
        </w:rPr>
      </w:pPr>
      <w:r w:rsidRPr="00371BEF">
        <w:rPr>
          <w:lang w:eastAsia="en-GB"/>
        </w:rPr>
        <w:lastRenderedPageBreak/>
        <w:t>Note.  Titles of Tables go above them</w:t>
      </w:r>
      <w:r>
        <w:rPr>
          <w:lang w:eastAsia="en-GB"/>
        </w:rPr>
        <w:t>.</w:t>
      </w:r>
      <w:r w:rsidRPr="00371BEF">
        <w:rPr>
          <w:lang w:eastAsia="en-GB"/>
        </w:rPr>
        <w:t xml:space="preserve">  This example has font size 10 with 3 pt above and below text and with the text centred vertically</w:t>
      </w:r>
    </w:p>
    <w:p w:rsidR="001D6272" w:rsidRPr="00371BEF" w:rsidRDefault="001D6272" w:rsidP="00371BEF">
      <w:pPr>
        <w:pStyle w:val="Kehatekst"/>
        <w:rPr>
          <w:lang w:eastAsia="de-DE"/>
        </w:rPr>
      </w:pP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70EFE">
      <w:pPr>
        <w:pStyle w:val="Annex"/>
      </w:pPr>
      <w:r w:rsidRPr="00371BEF">
        <w:br w:type="page"/>
      </w:r>
      <w:bookmarkStart w:id="548" w:name="_Toc334606523"/>
      <w:r w:rsidR="00064442">
        <w:lastRenderedPageBreak/>
        <w:t>Example decision support tools</w:t>
      </w:r>
      <w:bookmarkEnd w:id="548"/>
    </w:p>
    <w:p w:rsidR="00986D5A" w:rsidRPr="00952FA5" w:rsidRDefault="00F155DC" w:rsidP="00986D5A">
      <w:pPr>
        <w:pStyle w:val="Kehatekst"/>
      </w:pPr>
      <w:r w:rsidRPr="00952FA5">
        <w:t>Guidelines should have Annexes.  Appendices are attached to Annexes.</w:t>
      </w:r>
    </w:p>
    <w:p w:rsidR="00DC1CA6" w:rsidRPr="00952FA5" w:rsidRDefault="00F710A0" w:rsidP="00F710A0">
      <w:pPr>
        <w:pStyle w:val="AnnexHeading1"/>
      </w:pPr>
      <w:r w:rsidRPr="00952FA5">
        <w:t>ANNEX HEAD1</w:t>
      </w:r>
    </w:p>
    <w:p w:rsidR="00F155DC" w:rsidRPr="00952FA5" w:rsidRDefault="00F710A0" w:rsidP="00986D5A">
      <w:pPr>
        <w:pStyle w:val="Kehatekst"/>
      </w:pPr>
      <w:r w:rsidRPr="00952FA5">
        <w:rPr>
          <w:lang w:eastAsia="de-DE"/>
        </w:rPr>
        <w:t>Body T</w:t>
      </w:r>
      <w:r w:rsidR="00A21909" w:rsidRPr="00952FA5">
        <w:rPr>
          <w:lang w:eastAsia="de-DE"/>
        </w:rPr>
        <w:t>ext</w:t>
      </w:r>
    </w:p>
    <w:p w:rsidR="00986D5A" w:rsidRPr="00952FA5" w:rsidRDefault="00986D5A" w:rsidP="00986D5A">
      <w:pPr>
        <w:pStyle w:val="Kehatekst"/>
      </w:pPr>
      <w:r w:rsidRPr="00952FA5">
        <w:t xml:space="preserve">To restart the </w:t>
      </w:r>
      <w:r w:rsidR="00F710A0" w:rsidRPr="00952FA5">
        <w:t xml:space="preserve">Annex Heading </w:t>
      </w:r>
      <w:r w:rsidRPr="00952FA5">
        <w:t>numbering at 1:</w:t>
      </w:r>
    </w:p>
    <w:p w:rsidR="00986D5A" w:rsidRPr="00952FA5" w:rsidRDefault="00986D5A" w:rsidP="00986D5A">
      <w:pPr>
        <w:pStyle w:val="Bullet1"/>
      </w:pPr>
      <w:r w:rsidRPr="00952FA5">
        <w:t>Office 2003, go to Format / Bullets and Numbering / Restart numbering (lower left in the box)</w:t>
      </w:r>
    </w:p>
    <w:p w:rsidR="00986D5A" w:rsidRPr="00952FA5" w:rsidRDefault="00986D5A" w:rsidP="00986D5A">
      <w:pPr>
        <w:pStyle w:val="Bullet1"/>
      </w:pPr>
      <w:r w:rsidRPr="00952FA5"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Taandegakehateks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Taandegakehateks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549" w:name="_Toc334606524"/>
      <w:r w:rsidRPr="00F155DC">
        <w:lastRenderedPageBreak/>
        <w:t>Appendix title</w:t>
      </w:r>
      <w:bookmarkEnd w:id="549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KehatekstMrk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Kehateks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Taandegakehatekst"/>
      </w:pPr>
      <w:r>
        <w:t>Followed by Body Text Indent</w:t>
      </w:r>
    </w:p>
    <w:sectPr w:rsidR="00A44622" w:rsidSect="00A163D8">
      <w:headerReference w:type="default" r:id="rId15"/>
      <w:footerReference w:type="default" r:id="rId16"/>
      <w:headerReference w:type="first" r:id="rId17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6" w:author="Steve Guest" w:date="2013-03-13T15:56:00Z" w:initials="SG">
    <w:p w:rsidR="00182386" w:rsidRPr="00130F4E" w:rsidRDefault="00182386">
      <w:pPr>
        <w:pStyle w:val="Kommentaaritekst"/>
        <w:rPr>
          <w:sz w:val="16"/>
          <w:szCs w:val="16"/>
        </w:rPr>
      </w:pPr>
      <w:r>
        <w:rPr>
          <w:rStyle w:val="Kommentaariviide"/>
        </w:rPr>
        <w:annotationRef/>
      </w:r>
      <w:r>
        <w:rPr>
          <w:rStyle w:val="Kommentaariviide"/>
        </w:rPr>
        <w:t>I’m not sure it adds anything to the document but maybe we should explain why the guideline has been produced.</w:t>
      </w:r>
    </w:p>
  </w:comment>
  <w:comment w:id="59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Kerry has some reference material to add. This needs to be rock-solid. Maritime Accident Investigation/FSI – Jean Charles</w:t>
      </w:r>
    </w:p>
  </w:comment>
  <w:comment w:id="63" w:author="Steve Guest" w:date="2013-03-13T15:56:00Z" w:initials="SG">
    <w:p w:rsidR="00182386" w:rsidRPr="00374DBE" w:rsidRDefault="00182386" w:rsidP="00396FE8">
      <w:pPr>
        <w:pStyle w:val="Kommentaaritekst"/>
        <w:rPr>
          <w:rFonts w:cs="Arial"/>
          <w:szCs w:val="22"/>
        </w:rPr>
      </w:pPr>
      <w:r>
        <w:rPr>
          <w:rStyle w:val="Kommentaariviide"/>
        </w:rPr>
        <w:annotationRef/>
      </w:r>
      <w:r w:rsidRPr="00374DBE">
        <w:rPr>
          <w:rFonts w:cs="Arial"/>
          <w:szCs w:val="22"/>
        </w:rPr>
        <w:t xml:space="preserve">Speak </w:t>
      </w:r>
      <w:r w:rsidRPr="009E7564">
        <w:rPr>
          <w:rFonts w:cs="Arial"/>
          <w:szCs w:val="22"/>
        </w:rPr>
        <w:t xml:space="preserve">to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Tuomas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Martikainen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, FTA and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Romain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 xml:space="preserve"> </w:t>
      </w:r>
      <w:proofErr w:type="spellStart"/>
      <w:r w:rsidRPr="009E7564">
        <w:rPr>
          <w:rFonts w:cs="Arial"/>
          <w:color w:val="000000"/>
          <w:szCs w:val="22"/>
          <w:shd w:val="clear" w:color="auto" w:fill="D6D6D6"/>
        </w:rPr>
        <w:t>Gallen</w:t>
      </w:r>
      <w:proofErr w:type="spellEnd"/>
      <w:r w:rsidRPr="009E7564">
        <w:rPr>
          <w:rFonts w:cs="Arial"/>
          <w:color w:val="000000"/>
          <w:szCs w:val="22"/>
          <w:shd w:val="clear" w:color="auto" w:fill="D6D6D6"/>
        </w:rPr>
        <w:t>, CETMEF about their presentations</w:t>
      </w:r>
    </w:p>
  </w:comment>
  <w:comment w:id="64" w:author="Steve Guest" w:date="2013-03-13T15:56:00Z" w:initials="SG">
    <w:p w:rsidR="00182386" w:rsidRDefault="00182386" w:rsidP="00396FE8">
      <w:pPr>
        <w:pStyle w:val="Kommentaaritekst"/>
      </w:pPr>
      <w:r>
        <w:rPr>
          <w:rStyle w:val="Kommentaariviide"/>
        </w:rPr>
        <w:annotationRef/>
      </w:r>
      <w:r>
        <w:t>Add any new recommendation(s) that come out of the Symposium?</w:t>
      </w:r>
    </w:p>
  </w:comment>
  <w:comment w:id="79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Just VTSO or more broad?</w:t>
      </w:r>
    </w:p>
  </w:comment>
  <w:comment w:id="104" w:author="WJB" w:date="2013-03-13T15:56:00Z" w:initials="W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Concern expressed over lowering the workload.  Consider how this wording may be changed.</w:t>
      </w:r>
    </w:p>
  </w:comment>
  <w:comment w:id="100" w:author="Steve Guest" w:date="2013-03-13T15:56:00Z" w:initials="SG">
    <w:p w:rsidR="00182386" w:rsidRDefault="00182386" w:rsidP="00396FE8">
      <w:pPr>
        <w:pStyle w:val="Kommentaaritekst"/>
      </w:pPr>
      <w:r>
        <w:rPr>
          <w:rStyle w:val="Kommentaariviide"/>
        </w:rPr>
        <w:annotationRef/>
      </w:r>
      <w:r>
        <w:t xml:space="preserve">Quote from IALA V-128. Is this OK or is it too limiting i.e. does it exclude </w:t>
      </w:r>
      <w:proofErr w:type="spellStart"/>
      <w:r>
        <w:t>Enviro</w:t>
      </w:r>
      <w:proofErr w:type="spellEnd"/>
      <w:r>
        <w:t xml:space="preserve"> protection, SAR, </w:t>
      </w:r>
      <w:proofErr w:type="spellStart"/>
      <w:r>
        <w:t>etc</w:t>
      </w:r>
      <w:proofErr w:type="spellEnd"/>
      <w:r>
        <w:t>?</w:t>
      </w:r>
    </w:p>
  </w:comment>
  <w:comment w:id="107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Does everybody agree? This is pretty fundamental.</w:t>
      </w:r>
    </w:p>
  </w:comment>
  <w:comment w:id="139" w:author="Jüri" w:date="2013-03-13T15:56:00Z" w:initials="J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Acronyms to be reviewed.</w:t>
      </w:r>
    </w:p>
  </w:comment>
  <w:comment w:id="186" w:author="Steve Guest" w:date="2013-03-13T15:56:00Z" w:initials="SG">
    <w:p w:rsidR="00182386" w:rsidRDefault="00182386" w:rsidP="00305A95">
      <w:pPr>
        <w:pStyle w:val="Kommentaaritekst"/>
      </w:pPr>
      <w:r>
        <w:rPr>
          <w:rStyle w:val="Kommentaariviide"/>
        </w:rPr>
        <w:annotationRef/>
      </w:r>
      <w:r>
        <w:t>IALA Dictionary needs to be updated</w:t>
      </w:r>
    </w:p>
  </w:comment>
  <w:comment w:id="260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IALA Dictionary needs to be updated</w:t>
      </w:r>
    </w:p>
  </w:comment>
  <w:comment w:id="264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Definition taken from Wiki and edited for VTS – not great! Do we have a better one? Nothing in IALA dictionary</w:t>
      </w:r>
    </w:p>
  </w:comment>
  <w:comment w:id="265" w:author="WJB" w:date="2013-03-13T15:56:00Z" w:initials="W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Rephrase this as a definition.</w:t>
      </w:r>
    </w:p>
  </w:comment>
  <w:comment w:id="335" w:author="Steve Guest" w:date="2013-03-13T15:56:00Z" w:initials="SG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Check latest reference</w:t>
      </w:r>
    </w:p>
  </w:comment>
  <w:comment w:id="343" w:author="Jüri" w:date="2013-03-13T15:56:00Z" w:initials="J">
    <w:p w:rsidR="00C23E2D" w:rsidRDefault="00C23E2D">
      <w:pPr>
        <w:pStyle w:val="Kommentaaritekst"/>
      </w:pPr>
      <w:r>
        <w:rPr>
          <w:rStyle w:val="Kommentaariviide"/>
        </w:rPr>
        <w:annotationRef/>
      </w:r>
      <w:r>
        <w:t>To be developed.</w:t>
      </w:r>
    </w:p>
  </w:comment>
  <w:comment w:id="492" w:author="Jüri" w:date="2013-03-13T15:56:00Z" w:initials="J">
    <w:p w:rsidR="00B90D81" w:rsidRDefault="00B90D81">
      <w:pPr>
        <w:pStyle w:val="Kommentaaritekst"/>
      </w:pPr>
      <w:r>
        <w:rPr>
          <w:rStyle w:val="Kommentaariviide"/>
        </w:rPr>
        <w:annotationRef/>
      </w:r>
      <w:r w:rsidR="00135DA1">
        <w:t>Task stopped 13.03.2013</w:t>
      </w:r>
      <w:r>
        <w:t xml:space="preserve"> at VTS36.</w:t>
      </w:r>
    </w:p>
  </w:comment>
  <w:comment w:id="502" w:author="WJB" w:date="2013-03-13T15:56:00Z" w:initials="W">
    <w:p w:rsidR="00182386" w:rsidRDefault="00182386">
      <w:pPr>
        <w:pStyle w:val="Kommentaaritekst"/>
      </w:pPr>
      <w:r>
        <w:rPr>
          <w:rStyle w:val="Kommentaariviide"/>
        </w:rPr>
        <w:annotationRef/>
      </w:r>
      <w:r>
        <w:t>Not necessarily a comprehensive list – should somehow be noted.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8F" w:rsidRDefault="003C788F" w:rsidP="009E1230">
      <w:r>
        <w:separator/>
      </w:r>
    </w:p>
  </w:endnote>
  <w:endnote w:type="continuationSeparator" w:id="0">
    <w:p w:rsidR="003C788F" w:rsidRDefault="003C788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86" w:rsidRPr="008136BC" w:rsidRDefault="00182386" w:rsidP="00870A1B">
    <w:pPr>
      <w:pStyle w:val="Jalus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366642">
      <w:rPr>
        <w:noProof/>
        <w:lang w:val="en-US"/>
      </w:rPr>
      <w:t>8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366642">
      <w:rPr>
        <w:noProof/>
        <w:lang w:val="en-US"/>
      </w:rPr>
      <w:t>13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8F" w:rsidRDefault="003C788F" w:rsidP="009E1230">
      <w:r>
        <w:separator/>
      </w:r>
    </w:p>
  </w:footnote>
  <w:footnote w:type="continuationSeparator" w:id="0">
    <w:p w:rsidR="003C788F" w:rsidRDefault="003C788F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86" w:rsidRPr="00C378FC" w:rsidRDefault="00182386" w:rsidP="008136BC">
    <w:pPr>
      <w:jc w:val="center"/>
      <w:rPr>
        <w:rFonts w:cs="Arial"/>
        <w:sz w:val="20"/>
        <w:szCs w:val="20"/>
        <w:highlight w:val="yellow"/>
      </w:rPr>
    </w:pPr>
    <w:r w:rsidRPr="00C378FC">
      <w:rPr>
        <w:rFonts w:cs="Arial"/>
        <w:sz w:val="20"/>
        <w:szCs w:val="20"/>
        <w:highlight w:val="yellow"/>
      </w:rPr>
      <w:t xml:space="preserve">Guideline #### – </w:t>
    </w:r>
    <w:r w:rsidRPr="00C378FC">
      <w:rPr>
        <w:sz w:val="20"/>
        <w:szCs w:val="20"/>
      </w:rPr>
      <w:t>Use of decision support tools in VTS</w:t>
    </w:r>
  </w:p>
  <w:p w:rsidR="00182386" w:rsidRDefault="00182386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 xml:space="preserve">Date Issued - Revised </w:t>
    </w:r>
    <w:r w:rsidRPr="008136BC">
      <w:rPr>
        <w:rFonts w:cs="Arial"/>
        <w:sz w:val="20"/>
        <w:highlight w:val="yellow"/>
      </w:rPr>
      <w:t>[date – as required]</w:t>
    </w:r>
  </w:p>
  <w:p w:rsidR="00182386" w:rsidRDefault="00182386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86" w:rsidRDefault="00182386" w:rsidP="00C70EFE">
    <w:pPr>
      <w:pStyle w:val="Pis"/>
      <w:jc w:val="right"/>
    </w:pPr>
    <w:r>
      <w:t>VTS36/12</w:t>
    </w:r>
  </w:p>
  <w:p w:rsidR="00182386" w:rsidRDefault="00182386" w:rsidP="00C70EFE">
    <w:pPr>
      <w:pStyle w:val="Pis"/>
      <w:jc w:val="right"/>
    </w:pPr>
    <w:r>
      <w:t>Formerly VTS35/WG1/WP9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22FC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B80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FAD0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FE6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CCC6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CC66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5E2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96F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oendi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Pealkiri1"/>
      <w:lvlText w:val="%1"/>
      <w:lvlJc w:val="left"/>
      <w:pPr>
        <w:tabs>
          <w:tab w:val="num" w:pos="4679"/>
        </w:tabs>
        <w:ind w:left="4679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D9D3AFB"/>
    <w:multiLevelType w:val="hybridMultilevel"/>
    <w:tmpl w:val="F12E0DA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kkeljaotis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C1A6D6B"/>
    <w:multiLevelType w:val="hybridMultilevel"/>
    <w:tmpl w:val="DFD48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9934F4"/>
    <w:multiLevelType w:val="hybridMultilevel"/>
    <w:tmpl w:val="7F8A7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DD6889"/>
    <w:multiLevelType w:val="hybridMultilevel"/>
    <w:tmpl w:val="65305A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numFmt w:val="bullet"/>
      <w:lvlText w:val="•"/>
      <w:lvlJc w:val="left"/>
      <w:pPr>
        <w:ind w:left="2520" w:hanging="720"/>
      </w:pPr>
      <w:rPr>
        <w:rFonts w:ascii="Arial" w:eastAsia="SimSun" w:hAnsi="Arial" w:cs="Arial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5">
    <w:nsid w:val="5AC92237"/>
    <w:multiLevelType w:val="hybridMultilevel"/>
    <w:tmpl w:val="A1E8D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585238"/>
    <w:multiLevelType w:val="multilevel"/>
    <w:tmpl w:val="B36CBCB2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16"/>
  </w:num>
  <w:num w:numId="5">
    <w:abstractNumId w:val="20"/>
  </w:num>
  <w:num w:numId="6">
    <w:abstractNumId w:val="10"/>
  </w:num>
  <w:num w:numId="7">
    <w:abstractNumId w:val="29"/>
  </w:num>
  <w:num w:numId="8">
    <w:abstractNumId w:val="19"/>
  </w:num>
  <w:num w:numId="9">
    <w:abstractNumId w:val="27"/>
  </w:num>
  <w:num w:numId="10">
    <w:abstractNumId w:val="12"/>
  </w:num>
  <w:num w:numId="11">
    <w:abstractNumId w:val="30"/>
  </w:num>
  <w:num w:numId="12">
    <w:abstractNumId w:val="24"/>
  </w:num>
  <w:num w:numId="13">
    <w:abstractNumId w:val="8"/>
  </w:num>
  <w:num w:numId="14">
    <w:abstractNumId w:val="14"/>
  </w:num>
  <w:num w:numId="15">
    <w:abstractNumId w:val="22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1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6"/>
  </w:num>
  <w:num w:numId="41">
    <w:abstractNumId w:val="25"/>
  </w:num>
  <w:num w:numId="42">
    <w:abstractNumId w:val="21"/>
  </w:num>
  <w:num w:numId="43">
    <w:abstractNumId w:val="18"/>
  </w:num>
  <w:num w:numId="44">
    <w:abstractNumId w:val="13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425"/>
  <w:clickAndTypeStyle w:val="Kehateks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BE"/>
    <w:rsid w:val="00030334"/>
    <w:rsid w:val="00032948"/>
    <w:rsid w:val="00035E66"/>
    <w:rsid w:val="000420D8"/>
    <w:rsid w:val="000448A8"/>
    <w:rsid w:val="00063EEB"/>
    <w:rsid w:val="00064442"/>
    <w:rsid w:val="00083D6F"/>
    <w:rsid w:val="000A6180"/>
    <w:rsid w:val="000B629C"/>
    <w:rsid w:val="000C7ED4"/>
    <w:rsid w:val="000F2232"/>
    <w:rsid w:val="00107CDA"/>
    <w:rsid w:val="00130F4E"/>
    <w:rsid w:val="00135DA1"/>
    <w:rsid w:val="0015361E"/>
    <w:rsid w:val="00162C42"/>
    <w:rsid w:val="00182386"/>
    <w:rsid w:val="001834A8"/>
    <w:rsid w:val="0018656F"/>
    <w:rsid w:val="00190B2B"/>
    <w:rsid w:val="00193316"/>
    <w:rsid w:val="0019527D"/>
    <w:rsid w:val="0019744B"/>
    <w:rsid w:val="00197D3E"/>
    <w:rsid w:val="001A1756"/>
    <w:rsid w:val="001A2B50"/>
    <w:rsid w:val="001C5A30"/>
    <w:rsid w:val="001D3B7C"/>
    <w:rsid w:val="001D5DFD"/>
    <w:rsid w:val="001D6272"/>
    <w:rsid w:val="001F603C"/>
    <w:rsid w:val="00207DD1"/>
    <w:rsid w:val="00237307"/>
    <w:rsid w:val="00244044"/>
    <w:rsid w:val="00264D67"/>
    <w:rsid w:val="00277327"/>
    <w:rsid w:val="002835CE"/>
    <w:rsid w:val="002A6AAB"/>
    <w:rsid w:val="002B4786"/>
    <w:rsid w:val="002B4B73"/>
    <w:rsid w:val="002C7DF2"/>
    <w:rsid w:val="002D6AE7"/>
    <w:rsid w:val="002E7CE7"/>
    <w:rsid w:val="002F7535"/>
    <w:rsid w:val="00305A95"/>
    <w:rsid w:val="00312BC1"/>
    <w:rsid w:val="00317D7F"/>
    <w:rsid w:val="0032752D"/>
    <w:rsid w:val="0033641D"/>
    <w:rsid w:val="00337906"/>
    <w:rsid w:val="003443E0"/>
    <w:rsid w:val="00366642"/>
    <w:rsid w:val="00371BEF"/>
    <w:rsid w:val="00374DBE"/>
    <w:rsid w:val="0037551A"/>
    <w:rsid w:val="00376695"/>
    <w:rsid w:val="00380C7B"/>
    <w:rsid w:val="0039189E"/>
    <w:rsid w:val="00395D68"/>
    <w:rsid w:val="00395E60"/>
    <w:rsid w:val="00396FE8"/>
    <w:rsid w:val="003A2960"/>
    <w:rsid w:val="003A4769"/>
    <w:rsid w:val="003A7326"/>
    <w:rsid w:val="003C25A1"/>
    <w:rsid w:val="003C35EF"/>
    <w:rsid w:val="003C788F"/>
    <w:rsid w:val="003D20BF"/>
    <w:rsid w:val="003E1EA2"/>
    <w:rsid w:val="003F1FDC"/>
    <w:rsid w:val="003F23D2"/>
    <w:rsid w:val="00422E65"/>
    <w:rsid w:val="00427BA5"/>
    <w:rsid w:val="004448C4"/>
    <w:rsid w:val="004501D6"/>
    <w:rsid w:val="00453F94"/>
    <w:rsid w:val="00460028"/>
    <w:rsid w:val="0049540E"/>
    <w:rsid w:val="004A104C"/>
    <w:rsid w:val="004A3893"/>
    <w:rsid w:val="004C2F5C"/>
    <w:rsid w:val="004D4C96"/>
    <w:rsid w:val="004F17F7"/>
    <w:rsid w:val="004F72F9"/>
    <w:rsid w:val="0052391D"/>
    <w:rsid w:val="00564600"/>
    <w:rsid w:val="005729C4"/>
    <w:rsid w:val="005732DB"/>
    <w:rsid w:val="00582569"/>
    <w:rsid w:val="005A6C35"/>
    <w:rsid w:val="005C1481"/>
    <w:rsid w:val="005F5A52"/>
    <w:rsid w:val="00632734"/>
    <w:rsid w:val="00633A12"/>
    <w:rsid w:val="006367C7"/>
    <w:rsid w:val="006427BF"/>
    <w:rsid w:val="0065009A"/>
    <w:rsid w:val="00655287"/>
    <w:rsid w:val="00666C42"/>
    <w:rsid w:val="00672657"/>
    <w:rsid w:val="006D64F0"/>
    <w:rsid w:val="006F5BF7"/>
    <w:rsid w:val="00704966"/>
    <w:rsid w:val="00704C86"/>
    <w:rsid w:val="00705B22"/>
    <w:rsid w:val="00706091"/>
    <w:rsid w:val="007156C6"/>
    <w:rsid w:val="00721DBE"/>
    <w:rsid w:val="007367B0"/>
    <w:rsid w:val="007379A8"/>
    <w:rsid w:val="0075170E"/>
    <w:rsid w:val="00752173"/>
    <w:rsid w:val="00767FC6"/>
    <w:rsid w:val="00792EAB"/>
    <w:rsid w:val="007E43BC"/>
    <w:rsid w:val="007E5374"/>
    <w:rsid w:val="007E69CD"/>
    <w:rsid w:val="007E7B2C"/>
    <w:rsid w:val="007F23B6"/>
    <w:rsid w:val="008136BC"/>
    <w:rsid w:val="00827E05"/>
    <w:rsid w:val="00857962"/>
    <w:rsid w:val="00863D8E"/>
    <w:rsid w:val="0087060C"/>
    <w:rsid w:val="00870A1B"/>
    <w:rsid w:val="0087112A"/>
    <w:rsid w:val="008C68EF"/>
    <w:rsid w:val="008D22B4"/>
    <w:rsid w:val="008D3E6A"/>
    <w:rsid w:val="008E2180"/>
    <w:rsid w:val="008F1074"/>
    <w:rsid w:val="008F5390"/>
    <w:rsid w:val="00914770"/>
    <w:rsid w:val="00921872"/>
    <w:rsid w:val="00922B53"/>
    <w:rsid w:val="00932AEE"/>
    <w:rsid w:val="009345C5"/>
    <w:rsid w:val="00934737"/>
    <w:rsid w:val="00941BD9"/>
    <w:rsid w:val="009426DC"/>
    <w:rsid w:val="00945CF5"/>
    <w:rsid w:val="009504E2"/>
    <w:rsid w:val="00952FA5"/>
    <w:rsid w:val="00956293"/>
    <w:rsid w:val="00983B71"/>
    <w:rsid w:val="00986D5A"/>
    <w:rsid w:val="009A2C02"/>
    <w:rsid w:val="009A5171"/>
    <w:rsid w:val="009B30D7"/>
    <w:rsid w:val="009B505D"/>
    <w:rsid w:val="009B54A0"/>
    <w:rsid w:val="009C22FA"/>
    <w:rsid w:val="009C293D"/>
    <w:rsid w:val="009C2D0C"/>
    <w:rsid w:val="009D215E"/>
    <w:rsid w:val="009E1230"/>
    <w:rsid w:val="009E2F87"/>
    <w:rsid w:val="009E3CA2"/>
    <w:rsid w:val="009E7564"/>
    <w:rsid w:val="00A02B80"/>
    <w:rsid w:val="00A07304"/>
    <w:rsid w:val="00A10C41"/>
    <w:rsid w:val="00A14A4B"/>
    <w:rsid w:val="00A163D8"/>
    <w:rsid w:val="00A21909"/>
    <w:rsid w:val="00A27A7A"/>
    <w:rsid w:val="00A41A5C"/>
    <w:rsid w:val="00A43C5C"/>
    <w:rsid w:val="00A44622"/>
    <w:rsid w:val="00A44C32"/>
    <w:rsid w:val="00A6234F"/>
    <w:rsid w:val="00A91A87"/>
    <w:rsid w:val="00A92E3B"/>
    <w:rsid w:val="00AA7267"/>
    <w:rsid w:val="00AB0DDC"/>
    <w:rsid w:val="00AB5CAB"/>
    <w:rsid w:val="00AC2C6D"/>
    <w:rsid w:val="00AC4586"/>
    <w:rsid w:val="00AC5F56"/>
    <w:rsid w:val="00AE5700"/>
    <w:rsid w:val="00AF615B"/>
    <w:rsid w:val="00B13F4A"/>
    <w:rsid w:val="00B43C65"/>
    <w:rsid w:val="00B534F2"/>
    <w:rsid w:val="00B6686E"/>
    <w:rsid w:val="00B66DC6"/>
    <w:rsid w:val="00B75C73"/>
    <w:rsid w:val="00B85D1B"/>
    <w:rsid w:val="00B90D81"/>
    <w:rsid w:val="00BA2BA2"/>
    <w:rsid w:val="00BD11AF"/>
    <w:rsid w:val="00BE1BEC"/>
    <w:rsid w:val="00BF1B19"/>
    <w:rsid w:val="00C12A58"/>
    <w:rsid w:val="00C23E2D"/>
    <w:rsid w:val="00C30443"/>
    <w:rsid w:val="00C31C05"/>
    <w:rsid w:val="00C378FC"/>
    <w:rsid w:val="00C50BD0"/>
    <w:rsid w:val="00C528B9"/>
    <w:rsid w:val="00C531DA"/>
    <w:rsid w:val="00C70EFE"/>
    <w:rsid w:val="00C75503"/>
    <w:rsid w:val="00C75842"/>
    <w:rsid w:val="00C92711"/>
    <w:rsid w:val="00C94066"/>
    <w:rsid w:val="00C9701A"/>
    <w:rsid w:val="00CB2E4E"/>
    <w:rsid w:val="00CB5315"/>
    <w:rsid w:val="00CB563F"/>
    <w:rsid w:val="00CB5860"/>
    <w:rsid w:val="00CC41D8"/>
    <w:rsid w:val="00CD7575"/>
    <w:rsid w:val="00D145F2"/>
    <w:rsid w:val="00D214D2"/>
    <w:rsid w:val="00D3428B"/>
    <w:rsid w:val="00D44680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37CF6"/>
    <w:rsid w:val="00E42704"/>
    <w:rsid w:val="00E50A94"/>
    <w:rsid w:val="00E6310C"/>
    <w:rsid w:val="00E711D8"/>
    <w:rsid w:val="00E7550C"/>
    <w:rsid w:val="00E9274F"/>
    <w:rsid w:val="00E96B82"/>
    <w:rsid w:val="00EA247F"/>
    <w:rsid w:val="00EA37F7"/>
    <w:rsid w:val="00ED2684"/>
    <w:rsid w:val="00ED5C4E"/>
    <w:rsid w:val="00EE65AE"/>
    <w:rsid w:val="00F11318"/>
    <w:rsid w:val="00F1531A"/>
    <w:rsid w:val="00F155DC"/>
    <w:rsid w:val="00F279F3"/>
    <w:rsid w:val="00F27FB5"/>
    <w:rsid w:val="00F65DC2"/>
    <w:rsid w:val="00F70C1B"/>
    <w:rsid w:val="00F710A0"/>
    <w:rsid w:val="00F87F67"/>
    <w:rsid w:val="00FB02D4"/>
    <w:rsid w:val="00FB4C47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Pealkiri1">
    <w:name w:val="heading 1"/>
    <w:basedOn w:val="Normaallaad"/>
    <w:next w:val="Kehatekst"/>
    <w:link w:val="Pealkiri1Mrk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Pealkiri2">
    <w:name w:val="heading 2"/>
    <w:basedOn w:val="Normaallaad"/>
    <w:next w:val="Kehateks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Pealkiri3">
    <w:name w:val="heading 3"/>
    <w:basedOn w:val="Normaallaad"/>
    <w:next w:val="Esireataandegakehateks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Pealkiri4">
    <w:name w:val="heading 4"/>
    <w:basedOn w:val="Normaallaad"/>
    <w:next w:val="Normaallaad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Pealkiri5">
    <w:name w:val="heading 5"/>
    <w:basedOn w:val="Normaallaad"/>
    <w:next w:val="Normaallaad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Pealkiri6">
    <w:name w:val="heading 6"/>
    <w:basedOn w:val="Normaallaad"/>
    <w:next w:val="Normaallaad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Pealkiri7">
    <w:name w:val="heading 7"/>
    <w:basedOn w:val="Normaallaad"/>
    <w:next w:val="Normaallaad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Pealkiri8">
    <w:name w:val="heading 8"/>
    <w:basedOn w:val="Normaallaad"/>
    <w:next w:val="Normaallaad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Pealkiri9">
    <w:name w:val="heading 9"/>
    <w:basedOn w:val="Normaallaad"/>
    <w:next w:val="Normaallaad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qFormat/>
    <w:rsid w:val="008F5390"/>
    <w:pPr>
      <w:spacing w:after="120"/>
      <w:jc w:val="both"/>
    </w:pPr>
  </w:style>
  <w:style w:type="character" w:customStyle="1" w:styleId="KehatekstMrk">
    <w:name w:val="Kehatekst Märk"/>
    <w:link w:val="Kehateks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Pealkiri1"/>
    <w:next w:val="Normaallaad"/>
    <w:autoRedefine/>
    <w:qFormat/>
    <w:rsid w:val="00C70EFE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allaad"/>
    <w:next w:val="Pealkiri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kkeljaotis">
    <w:name w:val="Outline List 3"/>
    <w:basedOn w:val="Loendita"/>
    <w:rsid w:val="00B534F2"/>
    <w:pPr>
      <w:numPr>
        <w:numId w:val="4"/>
      </w:numPr>
    </w:pPr>
  </w:style>
  <w:style w:type="paragraph" w:styleId="Jutumullitekst">
    <w:name w:val="Balloon Text"/>
    <w:basedOn w:val="Normaallaad"/>
    <w:link w:val="JutumullitekstMrk"/>
    <w:rsid w:val="00B534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B534F2"/>
    <w:rPr>
      <w:rFonts w:ascii="Tahoma" w:hAnsi="Tahoma" w:cs="Tahoma"/>
      <w:sz w:val="16"/>
      <w:szCs w:val="16"/>
      <w:lang w:eastAsia="en-US"/>
    </w:rPr>
  </w:style>
  <w:style w:type="paragraph" w:styleId="Plokktekst">
    <w:name w:val="Block Text"/>
    <w:basedOn w:val="Normaallaad"/>
    <w:rsid w:val="00B534F2"/>
    <w:pPr>
      <w:spacing w:after="120"/>
      <w:ind w:left="1440" w:right="1440"/>
    </w:pPr>
  </w:style>
  <w:style w:type="paragraph" w:styleId="Taandegakehatekst">
    <w:name w:val="Body Text Indent"/>
    <w:basedOn w:val="Normaallaad"/>
    <w:link w:val="TaandegakehatekstMrk"/>
    <w:rsid w:val="00032948"/>
    <w:pPr>
      <w:spacing w:after="120"/>
      <w:ind w:left="993"/>
    </w:pPr>
  </w:style>
  <w:style w:type="character" w:customStyle="1" w:styleId="TaandegakehatekstMrk">
    <w:name w:val="Taandega kehatekst Märk"/>
    <w:link w:val="Taandegakehatekst"/>
    <w:rsid w:val="00032948"/>
    <w:rPr>
      <w:rFonts w:ascii="Arial" w:hAnsi="Arial"/>
      <w:sz w:val="22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Taandegakehatekst2Mrk">
    <w:name w:val="Taandega kehatekst 2 Märk"/>
    <w:link w:val="Taandegakehateks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allaad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allaad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allaad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allaad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allaad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Kommentaariviide">
    <w:name w:val="annotation reference"/>
    <w:rsid w:val="00B534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534F2"/>
    <w:rPr>
      <w:lang w:eastAsia="de-DE"/>
    </w:rPr>
  </w:style>
  <w:style w:type="character" w:customStyle="1" w:styleId="KommentaaritekstMrk">
    <w:name w:val="Kommentaari tekst Märk"/>
    <w:link w:val="Kommentaaritekst"/>
    <w:rsid w:val="00B534F2"/>
    <w:rPr>
      <w:rFonts w:ascii="Arial" w:hAnsi="Arial"/>
      <w:sz w:val="22"/>
      <w:szCs w:val="24"/>
      <w:lang w:eastAsia="de-DE"/>
    </w:rPr>
  </w:style>
  <w:style w:type="paragraph" w:styleId="Kommentaariteema">
    <w:name w:val="annotation subject"/>
    <w:basedOn w:val="Kommentaaritekst"/>
    <w:next w:val="Kommentaaritekst"/>
    <w:link w:val="KommentaariteemaMrk"/>
    <w:rsid w:val="00B534F2"/>
    <w:rPr>
      <w:b/>
      <w:bCs/>
      <w:sz w:val="20"/>
      <w:szCs w:val="20"/>
      <w:lang w:eastAsia="en-US"/>
    </w:rPr>
  </w:style>
  <w:style w:type="character" w:customStyle="1" w:styleId="KommentaariteemaMrk">
    <w:name w:val="Kommentaari teema Märk"/>
    <w:link w:val="Kommentaariteema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kumendiplaanMrk">
    <w:name w:val="Dokumendiplaan Märk"/>
    <w:link w:val="Dokumendiplaan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Rhutus">
    <w:name w:val="Emphasis"/>
    <w:rsid w:val="00B534F2"/>
    <w:rPr>
      <w:i/>
      <w:iCs/>
    </w:rPr>
  </w:style>
  <w:style w:type="paragraph" w:customStyle="1" w:styleId="equation">
    <w:name w:val="equation"/>
    <w:basedOn w:val="Normaallaad"/>
    <w:next w:val="Kehatekst"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allaad"/>
    <w:next w:val="Kehateks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Klastatudhperlink">
    <w:name w:val="FollowedHyperlink"/>
    <w:rsid w:val="00B534F2"/>
    <w:rPr>
      <w:color w:val="800080"/>
      <w:u w:val="single"/>
    </w:rPr>
  </w:style>
  <w:style w:type="paragraph" w:styleId="Jalus">
    <w:name w:val="footer"/>
    <w:basedOn w:val="Normaallaad"/>
    <w:link w:val="JalusMrk"/>
    <w:rsid w:val="00870A1B"/>
    <w:pPr>
      <w:tabs>
        <w:tab w:val="center" w:pos="4678"/>
        <w:tab w:val="right" w:pos="9356"/>
      </w:tabs>
    </w:pPr>
  </w:style>
  <w:style w:type="character" w:customStyle="1" w:styleId="JalusMrk">
    <w:name w:val="Jalus Märk"/>
    <w:link w:val="Jalus"/>
    <w:rsid w:val="00870A1B"/>
    <w:rPr>
      <w:rFonts w:ascii="Arial" w:hAnsi="Arial"/>
      <w:sz w:val="22"/>
      <w:szCs w:val="24"/>
      <w:lang w:eastAsia="en-US"/>
    </w:rPr>
  </w:style>
  <w:style w:type="character" w:styleId="Allmrkuseviide">
    <w:name w:val="footnote reference"/>
    <w:rsid w:val="00B534F2"/>
    <w:rPr>
      <w:vertAlign w:val="superscript"/>
    </w:rPr>
  </w:style>
  <w:style w:type="paragraph" w:styleId="Allmrkusetekst">
    <w:name w:val="footnote text"/>
    <w:basedOn w:val="Normaallaad"/>
    <w:link w:val="AllmrkusetekstMrk"/>
    <w:rsid w:val="00B534F2"/>
    <w:rPr>
      <w:sz w:val="20"/>
      <w:szCs w:val="20"/>
    </w:rPr>
  </w:style>
  <w:style w:type="character" w:customStyle="1" w:styleId="AllmrkusetekstMrk">
    <w:name w:val="Allmärkuse tekst Märk"/>
    <w:link w:val="Allmrkusetekst"/>
    <w:rsid w:val="00B534F2"/>
    <w:rPr>
      <w:rFonts w:ascii="Arial" w:hAnsi="Arial"/>
      <w:lang w:eastAsia="en-US"/>
    </w:rPr>
  </w:style>
  <w:style w:type="paragraph" w:styleId="Pis">
    <w:name w:val="header"/>
    <w:basedOn w:val="Normaallaad"/>
    <w:link w:val="PisMrk"/>
    <w:rsid w:val="0018656F"/>
    <w:pPr>
      <w:tabs>
        <w:tab w:val="center" w:pos="4678"/>
        <w:tab w:val="right" w:pos="9356"/>
      </w:tabs>
    </w:pPr>
  </w:style>
  <w:style w:type="character" w:customStyle="1" w:styleId="PisMrk">
    <w:name w:val="Päis Märk"/>
    <w:link w:val="Pis"/>
    <w:rsid w:val="0018656F"/>
    <w:rPr>
      <w:rFonts w:ascii="Arial" w:hAnsi="Arial"/>
      <w:sz w:val="22"/>
      <w:szCs w:val="24"/>
      <w:lang w:eastAsia="en-US"/>
    </w:rPr>
  </w:style>
  <w:style w:type="character" w:styleId="Hperlink">
    <w:name w:val="Hyperlink"/>
    <w:uiPriority w:val="99"/>
    <w:rsid w:val="00B534F2"/>
    <w:rPr>
      <w:color w:val="0000FF"/>
      <w:u w:val="single"/>
    </w:rPr>
  </w:style>
  <w:style w:type="paragraph" w:styleId="Register1">
    <w:name w:val="index 1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Register2">
    <w:name w:val="index 2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Register3">
    <w:name w:val="index 3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Register4">
    <w:name w:val="index 4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Register5">
    <w:name w:val="index 5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Register6">
    <w:name w:val="index 6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Register7">
    <w:name w:val="index 7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Registripealkiri">
    <w:name w:val="index heading"/>
    <w:basedOn w:val="Normaallaad"/>
    <w:next w:val="Register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allaad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allaad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allaad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allaad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allaad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allaad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oenditpp">
    <w:name w:val="List Bullet"/>
    <w:basedOn w:val="Normaallaad"/>
    <w:autoRedefine/>
    <w:rsid w:val="00B534F2"/>
    <w:pPr>
      <w:spacing w:before="60" w:after="80"/>
      <w:ind w:left="354"/>
    </w:pPr>
  </w:style>
  <w:style w:type="paragraph" w:styleId="Loendinumber">
    <w:name w:val="List Number"/>
    <w:basedOn w:val="Normaallaad"/>
    <w:rsid w:val="00B534F2"/>
    <w:pPr>
      <w:numPr>
        <w:numId w:val="13"/>
      </w:numPr>
    </w:pPr>
  </w:style>
  <w:style w:type="paragraph" w:styleId="Normaallaadveeb">
    <w:name w:val="Normal (Web)"/>
    <w:basedOn w:val="Normaallaad"/>
    <w:uiPriority w:val="99"/>
    <w:rsid w:val="00B534F2"/>
  </w:style>
  <w:style w:type="character" w:styleId="Lehekljenumber">
    <w:name w:val="page number"/>
    <w:rsid w:val="00B534F2"/>
    <w:rPr>
      <w:rFonts w:ascii="Arial" w:hAnsi="Arial"/>
      <w:sz w:val="20"/>
    </w:rPr>
  </w:style>
  <w:style w:type="paragraph" w:styleId="Osunda">
    <w:name w:val="Quote"/>
    <w:basedOn w:val="Normaallaad"/>
    <w:link w:val="OsundaMrk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OsundaMrk">
    <w:name w:val="Osunda Märk"/>
    <w:link w:val="Osunda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allaad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Alapealkiri">
    <w:name w:val="Subtitle"/>
    <w:basedOn w:val="Normaallaad"/>
    <w:link w:val="AlapealkiriMrk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AlapealkiriMrk">
    <w:name w:val="Alapealkiri Märk"/>
    <w:link w:val="Alapealkiri"/>
    <w:rsid w:val="00B534F2"/>
    <w:rPr>
      <w:rFonts w:ascii="Arial" w:hAnsi="Arial" w:cs="Arial"/>
      <w:b/>
      <w:sz w:val="28"/>
      <w:szCs w:val="28"/>
      <w:lang w:eastAsia="en-US"/>
    </w:rPr>
  </w:style>
  <w:style w:type="paragraph" w:styleId="Illustratsiooniloend">
    <w:name w:val="table of figures"/>
    <w:basedOn w:val="Normaallaad"/>
    <w:next w:val="Normaallaad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allaad"/>
    <w:next w:val="Normaallaad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allaad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itel">
    <w:name w:val="Title"/>
    <w:basedOn w:val="Normaallaad"/>
    <w:link w:val="TiitelMrk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itelMrk">
    <w:name w:val="Tiitel Märk"/>
    <w:link w:val="Tiitel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SK1">
    <w:name w:val="toc 1"/>
    <w:basedOn w:val="Normaallaad"/>
    <w:next w:val="Normaallaad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SK2">
    <w:name w:val="toc 2"/>
    <w:basedOn w:val="Normaallaad"/>
    <w:next w:val="Normaallaad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SK3">
    <w:name w:val="toc 3"/>
    <w:basedOn w:val="Normaallaad"/>
    <w:next w:val="Normaallaad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SK4">
    <w:name w:val="toc 4"/>
    <w:basedOn w:val="Normaallaad"/>
    <w:next w:val="Normaallaad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SK5">
    <w:name w:val="toc 5"/>
    <w:basedOn w:val="Normaallaad"/>
    <w:next w:val="Normaallaad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SK6">
    <w:name w:val="toc 6"/>
    <w:basedOn w:val="Normaallaad"/>
    <w:next w:val="Normaallaad"/>
    <w:autoRedefine/>
    <w:rsid w:val="00B534F2"/>
    <w:pPr>
      <w:ind w:left="960"/>
    </w:pPr>
    <w:rPr>
      <w:sz w:val="20"/>
      <w:szCs w:val="20"/>
    </w:rPr>
  </w:style>
  <w:style w:type="paragraph" w:styleId="SK7">
    <w:name w:val="toc 7"/>
    <w:basedOn w:val="Normaallaad"/>
    <w:next w:val="Normaallaad"/>
    <w:autoRedefine/>
    <w:rsid w:val="00B534F2"/>
    <w:pPr>
      <w:ind w:left="1200"/>
    </w:pPr>
    <w:rPr>
      <w:sz w:val="20"/>
      <w:szCs w:val="20"/>
    </w:rPr>
  </w:style>
  <w:style w:type="paragraph" w:styleId="SK8">
    <w:name w:val="toc 8"/>
    <w:basedOn w:val="Normaallaad"/>
    <w:next w:val="Normaallaad"/>
    <w:autoRedefine/>
    <w:rsid w:val="00B534F2"/>
    <w:pPr>
      <w:ind w:left="1440"/>
    </w:pPr>
    <w:rPr>
      <w:sz w:val="20"/>
      <w:szCs w:val="20"/>
    </w:rPr>
  </w:style>
  <w:style w:type="paragraph" w:styleId="SK9">
    <w:name w:val="toc 9"/>
    <w:basedOn w:val="Normaallaad"/>
    <w:next w:val="Normaallaad"/>
    <w:autoRedefine/>
    <w:rsid w:val="00B534F2"/>
    <w:pPr>
      <w:ind w:left="1680"/>
    </w:pPr>
    <w:rPr>
      <w:sz w:val="20"/>
      <w:szCs w:val="20"/>
    </w:rPr>
  </w:style>
  <w:style w:type="table" w:styleId="Kontuurtabel">
    <w:name w:val="Table Grid"/>
    <w:basedOn w:val="Normaaltabe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allaad"/>
    <w:next w:val="Kehateks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allaad"/>
    <w:next w:val="Kehateks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allaad"/>
    <w:next w:val="Normaallaad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allaad"/>
    <w:next w:val="Kehatekst"/>
    <w:rsid w:val="00F710A0"/>
    <w:pPr>
      <w:spacing w:before="120" w:after="120"/>
    </w:pPr>
    <w:rPr>
      <w:rFonts w:cs="Arial"/>
      <w:lang w:eastAsia="en-GB"/>
    </w:rPr>
  </w:style>
  <w:style w:type="paragraph" w:styleId="Loend2">
    <w:name w:val="List 2"/>
    <w:basedOn w:val="Normaallaad"/>
    <w:rsid w:val="007379A8"/>
    <w:pPr>
      <w:ind w:left="566" w:hanging="283"/>
      <w:contextualSpacing/>
    </w:pPr>
  </w:style>
  <w:style w:type="paragraph" w:styleId="Taandegakehatekst3">
    <w:name w:val="Body Text Indent 3"/>
    <w:basedOn w:val="Normaallaad"/>
    <w:link w:val="Taandegakehatekst3Mrk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allaad"/>
    <w:next w:val="Kehateks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allaad"/>
    <w:next w:val="Kehatekst"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Esireataandegakehatekst">
    <w:name w:val="Body Text First Indent"/>
    <w:basedOn w:val="Kehatekst"/>
    <w:link w:val="EsireataandegakehatekstMrk"/>
    <w:rsid w:val="00DD6174"/>
    <w:pPr>
      <w:ind w:firstLine="210"/>
      <w:jc w:val="left"/>
    </w:pPr>
  </w:style>
  <w:style w:type="character" w:customStyle="1" w:styleId="EsireataandegakehatekstMrk">
    <w:name w:val="Esireataandega kehatekst Märk"/>
    <w:link w:val="Esireataandegakehatekst"/>
    <w:rsid w:val="00DD6174"/>
    <w:rPr>
      <w:rFonts w:ascii="Arial" w:hAnsi="Arial"/>
      <w:sz w:val="22"/>
      <w:szCs w:val="24"/>
      <w:lang w:eastAsia="en-US"/>
    </w:rPr>
  </w:style>
  <w:style w:type="paragraph" w:styleId="Esireataandegakehatekst2">
    <w:name w:val="Body Text First Indent 2"/>
    <w:basedOn w:val="Taandegakehatekst"/>
    <w:link w:val="Esireataandegakehatekst2Mrk"/>
    <w:rsid w:val="00DD6174"/>
    <w:pPr>
      <w:ind w:left="283" w:firstLine="210"/>
    </w:pPr>
  </w:style>
  <w:style w:type="character" w:customStyle="1" w:styleId="Esireataandegakehatekst2Mrk">
    <w:name w:val="Esireataandega kehatekst 2 Märk"/>
    <w:link w:val="Esireataandegakehatekst2"/>
    <w:rsid w:val="00DD6174"/>
    <w:rPr>
      <w:rFonts w:ascii="Arial" w:hAnsi="Arial"/>
      <w:sz w:val="22"/>
      <w:szCs w:val="24"/>
      <w:lang w:eastAsia="en-US"/>
    </w:rPr>
  </w:style>
  <w:style w:type="character" w:customStyle="1" w:styleId="Taandegakehatekst3Mrk">
    <w:name w:val="Taandega kehatekst 3 Märk"/>
    <w:link w:val="Taandegakehatekst3"/>
    <w:rsid w:val="00DD6174"/>
    <w:rPr>
      <w:rFonts w:ascii="Arial" w:hAnsi="Arial"/>
      <w:sz w:val="22"/>
      <w:szCs w:val="22"/>
      <w:lang w:eastAsia="en-US"/>
    </w:rPr>
  </w:style>
  <w:style w:type="paragraph" w:styleId="Kehatekst2">
    <w:name w:val="Body Text 2"/>
    <w:basedOn w:val="Normaallaad"/>
    <w:link w:val="Kehatekst2Mrk"/>
    <w:rsid w:val="00032948"/>
    <w:pPr>
      <w:spacing w:after="120" w:line="480" w:lineRule="auto"/>
    </w:pPr>
  </w:style>
  <w:style w:type="character" w:customStyle="1" w:styleId="Kehatekst2Mrk">
    <w:name w:val="Kehatekst 2 Märk"/>
    <w:link w:val="Kehateks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allaad"/>
    <w:next w:val="Normaallaad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Pealkiri1Mrk">
    <w:name w:val="Pealkiri 1 Märk"/>
    <w:link w:val="Pealkiri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Loendilik">
    <w:name w:val="List Paragraph"/>
    <w:basedOn w:val="Normaallaad"/>
    <w:uiPriority w:val="34"/>
    <w:rsid w:val="009345C5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9E7564"/>
  </w:style>
  <w:style w:type="paragraph" w:customStyle="1" w:styleId="Style14ptBoldCentered">
    <w:name w:val="Style 14 pt Bold Centered"/>
    <w:basedOn w:val="Normaallaad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EA37F7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Pealkiri1">
    <w:name w:val="heading 1"/>
    <w:basedOn w:val="Normaallaad"/>
    <w:next w:val="Kehatekst"/>
    <w:link w:val="Pealkiri1Mrk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Pealkiri2">
    <w:name w:val="heading 2"/>
    <w:basedOn w:val="Normaallaad"/>
    <w:next w:val="Kehateks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Pealkiri3">
    <w:name w:val="heading 3"/>
    <w:basedOn w:val="Normaallaad"/>
    <w:next w:val="Esireataandegakehateks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Pealkiri4">
    <w:name w:val="heading 4"/>
    <w:basedOn w:val="Normaallaad"/>
    <w:next w:val="Normaallaad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Pealkiri5">
    <w:name w:val="heading 5"/>
    <w:basedOn w:val="Normaallaad"/>
    <w:next w:val="Normaallaad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Pealkiri6">
    <w:name w:val="heading 6"/>
    <w:basedOn w:val="Normaallaad"/>
    <w:next w:val="Normaallaad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Pealkiri7">
    <w:name w:val="heading 7"/>
    <w:basedOn w:val="Normaallaad"/>
    <w:next w:val="Normaallaad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Pealkiri8">
    <w:name w:val="heading 8"/>
    <w:basedOn w:val="Normaallaad"/>
    <w:next w:val="Normaallaad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Pealkiri9">
    <w:name w:val="heading 9"/>
    <w:basedOn w:val="Normaallaad"/>
    <w:next w:val="Normaallaad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qFormat/>
    <w:rsid w:val="008F5390"/>
    <w:pPr>
      <w:spacing w:after="120"/>
      <w:jc w:val="both"/>
    </w:pPr>
  </w:style>
  <w:style w:type="character" w:customStyle="1" w:styleId="KehatekstMrk">
    <w:name w:val="Kehatekst Märk"/>
    <w:link w:val="Kehateks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Pealkiri1"/>
    <w:next w:val="Normaallaad"/>
    <w:autoRedefine/>
    <w:qFormat/>
    <w:rsid w:val="00C70EFE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allaad"/>
    <w:next w:val="Pealkiri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kkeljaotis">
    <w:name w:val="Outline List 3"/>
    <w:basedOn w:val="Loendita"/>
    <w:rsid w:val="00B534F2"/>
    <w:pPr>
      <w:numPr>
        <w:numId w:val="4"/>
      </w:numPr>
    </w:pPr>
  </w:style>
  <w:style w:type="paragraph" w:styleId="Jutumullitekst">
    <w:name w:val="Balloon Text"/>
    <w:basedOn w:val="Normaallaad"/>
    <w:link w:val="JutumullitekstMrk"/>
    <w:rsid w:val="00B534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B534F2"/>
    <w:rPr>
      <w:rFonts w:ascii="Tahoma" w:hAnsi="Tahoma" w:cs="Tahoma"/>
      <w:sz w:val="16"/>
      <w:szCs w:val="16"/>
      <w:lang w:eastAsia="en-US"/>
    </w:rPr>
  </w:style>
  <w:style w:type="paragraph" w:styleId="Plokktekst">
    <w:name w:val="Block Text"/>
    <w:basedOn w:val="Normaallaad"/>
    <w:rsid w:val="00B534F2"/>
    <w:pPr>
      <w:spacing w:after="120"/>
      <w:ind w:left="1440" w:right="1440"/>
    </w:pPr>
  </w:style>
  <w:style w:type="paragraph" w:styleId="Taandegakehatekst">
    <w:name w:val="Body Text Indent"/>
    <w:basedOn w:val="Normaallaad"/>
    <w:link w:val="TaandegakehatekstMrk"/>
    <w:rsid w:val="00032948"/>
    <w:pPr>
      <w:spacing w:after="120"/>
      <w:ind w:left="993"/>
    </w:pPr>
  </w:style>
  <w:style w:type="character" w:customStyle="1" w:styleId="TaandegakehatekstMrk">
    <w:name w:val="Taandega kehatekst Märk"/>
    <w:link w:val="Taandegakehatekst"/>
    <w:rsid w:val="00032948"/>
    <w:rPr>
      <w:rFonts w:ascii="Arial" w:hAnsi="Arial"/>
      <w:sz w:val="22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Taandegakehatekst2Mrk">
    <w:name w:val="Taandega kehatekst 2 Märk"/>
    <w:link w:val="Taandegakehateks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allaad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allaad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allaad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allaad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allaad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Kommentaariviide">
    <w:name w:val="annotation reference"/>
    <w:rsid w:val="00B534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534F2"/>
    <w:rPr>
      <w:lang w:eastAsia="de-DE"/>
    </w:rPr>
  </w:style>
  <w:style w:type="character" w:customStyle="1" w:styleId="KommentaaritekstMrk">
    <w:name w:val="Kommentaari tekst Märk"/>
    <w:link w:val="Kommentaaritekst"/>
    <w:rsid w:val="00B534F2"/>
    <w:rPr>
      <w:rFonts w:ascii="Arial" w:hAnsi="Arial"/>
      <w:sz w:val="22"/>
      <w:szCs w:val="24"/>
      <w:lang w:eastAsia="de-DE"/>
    </w:rPr>
  </w:style>
  <w:style w:type="paragraph" w:styleId="Kommentaariteema">
    <w:name w:val="annotation subject"/>
    <w:basedOn w:val="Kommentaaritekst"/>
    <w:next w:val="Kommentaaritekst"/>
    <w:link w:val="KommentaariteemaMrk"/>
    <w:rsid w:val="00B534F2"/>
    <w:rPr>
      <w:b/>
      <w:bCs/>
      <w:sz w:val="20"/>
      <w:szCs w:val="20"/>
      <w:lang w:eastAsia="en-US"/>
    </w:rPr>
  </w:style>
  <w:style w:type="character" w:customStyle="1" w:styleId="KommentaariteemaMrk">
    <w:name w:val="Kommentaari teema Märk"/>
    <w:link w:val="Kommentaariteema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kumendiplaanMrk">
    <w:name w:val="Dokumendiplaan Märk"/>
    <w:link w:val="Dokumendiplaan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Rhutus">
    <w:name w:val="Emphasis"/>
    <w:rsid w:val="00B534F2"/>
    <w:rPr>
      <w:i/>
      <w:iCs/>
    </w:rPr>
  </w:style>
  <w:style w:type="paragraph" w:customStyle="1" w:styleId="equation">
    <w:name w:val="equation"/>
    <w:basedOn w:val="Normaallaad"/>
    <w:next w:val="Kehatekst"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allaad"/>
    <w:next w:val="Kehateks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Klastatudhperlink">
    <w:name w:val="FollowedHyperlink"/>
    <w:rsid w:val="00B534F2"/>
    <w:rPr>
      <w:color w:val="800080"/>
      <w:u w:val="single"/>
    </w:rPr>
  </w:style>
  <w:style w:type="paragraph" w:styleId="Jalus">
    <w:name w:val="footer"/>
    <w:basedOn w:val="Normaallaad"/>
    <w:link w:val="JalusMrk"/>
    <w:rsid w:val="00870A1B"/>
    <w:pPr>
      <w:tabs>
        <w:tab w:val="center" w:pos="4678"/>
        <w:tab w:val="right" w:pos="9356"/>
      </w:tabs>
    </w:pPr>
  </w:style>
  <w:style w:type="character" w:customStyle="1" w:styleId="JalusMrk">
    <w:name w:val="Jalus Märk"/>
    <w:link w:val="Jalus"/>
    <w:rsid w:val="00870A1B"/>
    <w:rPr>
      <w:rFonts w:ascii="Arial" w:hAnsi="Arial"/>
      <w:sz w:val="22"/>
      <w:szCs w:val="24"/>
      <w:lang w:eastAsia="en-US"/>
    </w:rPr>
  </w:style>
  <w:style w:type="character" w:styleId="Allmrkuseviide">
    <w:name w:val="footnote reference"/>
    <w:rsid w:val="00B534F2"/>
    <w:rPr>
      <w:vertAlign w:val="superscript"/>
    </w:rPr>
  </w:style>
  <w:style w:type="paragraph" w:styleId="Allmrkusetekst">
    <w:name w:val="footnote text"/>
    <w:basedOn w:val="Normaallaad"/>
    <w:link w:val="AllmrkusetekstMrk"/>
    <w:rsid w:val="00B534F2"/>
    <w:rPr>
      <w:sz w:val="20"/>
      <w:szCs w:val="20"/>
    </w:rPr>
  </w:style>
  <w:style w:type="character" w:customStyle="1" w:styleId="AllmrkusetekstMrk">
    <w:name w:val="Allmärkuse tekst Märk"/>
    <w:link w:val="Allmrkusetekst"/>
    <w:rsid w:val="00B534F2"/>
    <w:rPr>
      <w:rFonts w:ascii="Arial" w:hAnsi="Arial"/>
      <w:lang w:eastAsia="en-US"/>
    </w:rPr>
  </w:style>
  <w:style w:type="paragraph" w:styleId="Pis">
    <w:name w:val="header"/>
    <w:basedOn w:val="Normaallaad"/>
    <w:link w:val="PisMrk"/>
    <w:rsid w:val="0018656F"/>
    <w:pPr>
      <w:tabs>
        <w:tab w:val="center" w:pos="4678"/>
        <w:tab w:val="right" w:pos="9356"/>
      </w:tabs>
    </w:pPr>
  </w:style>
  <w:style w:type="character" w:customStyle="1" w:styleId="PisMrk">
    <w:name w:val="Päis Märk"/>
    <w:link w:val="Pis"/>
    <w:rsid w:val="0018656F"/>
    <w:rPr>
      <w:rFonts w:ascii="Arial" w:hAnsi="Arial"/>
      <w:sz w:val="22"/>
      <w:szCs w:val="24"/>
      <w:lang w:eastAsia="en-US"/>
    </w:rPr>
  </w:style>
  <w:style w:type="character" w:styleId="Hperlink">
    <w:name w:val="Hyperlink"/>
    <w:uiPriority w:val="99"/>
    <w:rsid w:val="00B534F2"/>
    <w:rPr>
      <w:color w:val="0000FF"/>
      <w:u w:val="single"/>
    </w:rPr>
  </w:style>
  <w:style w:type="paragraph" w:styleId="Register1">
    <w:name w:val="index 1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Register2">
    <w:name w:val="index 2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Register3">
    <w:name w:val="index 3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Register4">
    <w:name w:val="index 4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Register5">
    <w:name w:val="index 5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Register6">
    <w:name w:val="index 6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Register7">
    <w:name w:val="index 7"/>
    <w:basedOn w:val="Normaallaad"/>
    <w:next w:val="Normaallaad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Registripealkiri">
    <w:name w:val="index heading"/>
    <w:basedOn w:val="Normaallaad"/>
    <w:next w:val="Register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allaad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allaad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allaad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allaad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allaad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allaad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oenditpp">
    <w:name w:val="List Bullet"/>
    <w:basedOn w:val="Normaallaad"/>
    <w:autoRedefine/>
    <w:rsid w:val="00B534F2"/>
    <w:pPr>
      <w:spacing w:before="60" w:after="80"/>
      <w:ind w:left="354"/>
    </w:pPr>
  </w:style>
  <w:style w:type="paragraph" w:styleId="Loendinumber">
    <w:name w:val="List Number"/>
    <w:basedOn w:val="Normaallaad"/>
    <w:rsid w:val="00B534F2"/>
    <w:pPr>
      <w:numPr>
        <w:numId w:val="13"/>
      </w:numPr>
    </w:pPr>
  </w:style>
  <w:style w:type="paragraph" w:styleId="Normaallaadveeb">
    <w:name w:val="Normal (Web)"/>
    <w:basedOn w:val="Normaallaad"/>
    <w:uiPriority w:val="99"/>
    <w:rsid w:val="00B534F2"/>
  </w:style>
  <w:style w:type="character" w:styleId="Lehekljenumber">
    <w:name w:val="page number"/>
    <w:rsid w:val="00B534F2"/>
    <w:rPr>
      <w:rFonts w:ascii="Arial" w:hAnsi="Arial"/>
      <w:sz w:val="20"/>
    </w:rPr>
  </w:style>
  <w:style w:type="paragraph" w:styleId="Osunda">
    <w:name w:val="Quote"/>
    <w:basedOn w:val="Normaallaad"/>
    <w:link w:val="OsundaMrk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OsundaMrk">
    <w:name w:val="Osunda Märk"/>
    <w:link w:val="Osunda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allaad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Alapealkiri">
    <w:name w:val="Subtitle"/>
    <w:basedOn w:val="Normaallaad"/>
    <w:link w:val="AlapealkiriMrk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AlapealkiriMrk">
    <w:name w:val="Alapealkiri Märk"/>
    <w:link w:val="Alapealkiri"/>
    <w:rsid w:val="00B534F2"/>
    <w:rPr>
      <w:rFonts w:ascii="Arial" w:hAnsi="Arial" w:cs="Arial"/>
      <w:b/>
      <w:sz w:val="28"/>
      <w:szCs w:val="28"/>
      <w:lang w:eastAsia="en-US"/>
    </w:rPr>
  </w:style>
  <w:style w:type="paragraph" w:styleId="Illustratsiooniloend">
    <w:name w:val="table of figures"/>
    <w:basedOn w:val="Normaallaad"/>
    <w:next w:val="Normaallaad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allaad"/>
    <w:next w:val="Normaallaad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allaad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itel">
    <w:name w:val="Title"/>
    <w:basedOn w:val="Normaallaad"/>
    <w:link w:val="TiitelMrk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itelMrk">
    <w:name w:val="Tiitel Märk"/>
    <w:link w:val="Tiitel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SK1">
    <w:name w:val="toc 1"/>
    <w:basedOn w:val="Normaallaad"/>
    <w:next w:val="Normaallaad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SK2">
    <w:name w:val="toc 2"/>
    <w:basedOn w:val="Normaallaad"/>
    <w:next w:val="Normaallaad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SK3">
    <w:name w:val="toc 3"/>
    <w:basedOn w:val="Normaallaad"/>
    <w:next w:val="Normaallaad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SK4">
    <w:name w:val="toc 4"/>
    <w:basedOn w:val="Normaallaad"/>
    <w:next w:val="Normaallaad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SK5">
    <w:name w:val="toc 5"/>
    <w:basedOn w:val="Normaallaad"/>
    <w:next w:val="Normaallaad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SK6">
    <w:name w:val="toc 6"/>
    <w:basedOn w:val="Normaallaad"/>
    <w:next w:val="Normaallaad"/>
    <w:autoRedefine/>
    <w:rsid w:val="00B534F2"/>
    <w:pPr>
      <w:ind w:left="960"/>
    </w:pPr>
    <w:rPr>
      <w:sz w:val="20"/>
      <w:szCs w:val="20"/>
    </w:rPr>
  </w:style>
  <w:style w:type="paragraph" w:styleId="SK7">
    <w:name w:val="toc 7"/>
    <w:basedOn w:val="Normaallaad"/>
    <w:next w:val="Normaallaad"/>
    <w:autoRedefine/>
    <w:rsid w:val="00B534F2"/>
    <w:pPr>
      <w:ind w:left="1200"/>
    </w:pPr>
    <w:rPr>
      <w:sz w:val="20"/>
      <w:szCs w:val="20"/>
    </w:rPr>
  </w:style>
  <w:style w:type="paragraph" w:styleId="SK8">
    <w:name w:val="toc 8"/>
    <w:basedOn w:val="Normaallaad"/>
    <w:next w:val="Normaallaad"/>
    <w:autoRedefine/>
    <w:rsid w:val="00B534F2"/>
    <w:pPr>
      <w:ind w:left="1440"/>
    </w:pPr>
    <w:rPr>
      <w:sz w:val="20"/>
      <w:szCs w:val="20"/>
    </w:rPr>
  </w:style>
  <w:style w:type="paragraph" w:styleId="SK9">
    <w:name w:val="toc 9"/>
    <w:basedOn w:val="Normaallaad"/>
    <w:next w:val="Normaallaad"/>
    <w:autoRedefine/>
    <w:rsid w:val="00B534F2"/>
    <w:pPr>
      <w:ind w:left="1680"/>
    </w:pPr>
    <w:rPr>
      <w:sz w:val="20"/>
      <w:szCs w:val="20"/>
    </w:rPr>
  </w:style>
  <w:style w:type="table" w:styleId="Kontuurtabel">
    <w:name w:val="Table Grid"/>
    <w:basedOn w:val="Normaaltabe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allaad"/>
    <w:next w:val="Kehateks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allaad"/>
    <w:next w:val="Kehateks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allaad"/>
    <w:next w:val="Normaallaad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allaad"/>
    <w:next w:val="Kehatekst"/>
    <w:rsid w:val="00F710A0"/>
    <w:pPr>
      <w:spacing w:before="120" w:after="120"/>
    </w:pPr>
    <w:rPr>
      <w:rFonts w:cs="Arial"/>
      <w:lang w:eastAsia="en-GB"/>
    </w:rPr>
  </w:style>
  <w:style w:type="paragraph" w:styleId="Loend2">
    <w:name w:val="List 2"/>
    <w:basedOn w:val="Normaallaad"/>
    <w:rsid w:val="007379A8"/>
    <w:pPr>
      <w:ind w:left="566" w:hanging="283"/>
      <w:contextualSpacing/>
    </w:pPr>
  </w:style>
  <w:style w:type="paragraph" w:styleId="Taandegakehatekst3">
    <w:name w:val="Body Text Indent 3"/>
    <w:basedOn w:val="Normaallaad"/>
    <w:link w:val="Taandegakehatekst3Mrk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allaad"/>
    <w:next w:val="Kehateks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allaad"/>
    <w:next w:val="Kehatekst"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Esireataandegakehatekst">
    <w:name w:val="Body Text First Indent"/>
    <w:basedOn w:val="Kehatekst"/>
    <w:link w:val="EsireataandegakehatekstMrk"/>
    <w:rsid w:val="00DD6174"/>
    <w:pPr>
      <w:ind w:firstLine="210"/>
      <w:jc w:val="left"/>
    </w:pPr>
  </w:style>
  <w:style w:type="character" w:customStyle="1" w:styleId="EsireataandegakehatekstMrk">
    <w:name w:val="Esireataandega kehatekst Märk"/>
    <w:link w:val="Esireataandegakehatekst"/>
    <w:rsid w:val="00DD6174"/>
    <w:rPr>
      <w:rFonts w:ascii="Arial" w:hAnsi="Arial"/>
      <w:sz w:val="22"/>
      <w:szCs w:val="24"/>
      <w:lang w:eastAsia="en-US"/>
    </w:rPr>
  </w:style>
  <w:style w:type="paragraph" w:styleId="Esireataandegakehatekst2">
    <w:name w:val="Body Text First Indent 2"/>
    <w:basedOn w:val="Taandegakehatekst"/>
    <w:link w:val="Esireataandegakehatekst2Mrk"/>
    <w:rsid w:val="00DD6174"/>
    <w:pPr>
      <w:ind w:left="283" w:firstLine="210"/>
    </w:pPr>
  </w:style>
  <w:style w:type="character" w:customStyle="1" w:styleId="Esireataandegakehatekst2Mrk">
    <w:name w:val="Esireataandega kehatekst 2 Märk"/>
    <w:link w:val="Esireataandegakehatekst2"/>
    <w:rsid w:val="00DD6174"/>
    <w:rPr>
      <w:rFonts w:ascii="Arial" w:hAnsi="Arial"/>
      <w:sz w:val="22"/>
      <w:szCs w:val="24"/>
      <w:lang w:eastAsia="en-US"/>
    </w:rPr>
  </w:style>
  <w:style w:type="character" w:customStyle="1" w:styleId="Taandegakehatekst3Mrk">
    <w:name w:val="Taandega kehatekst 3 Märk"/>
    <w:link w:val="Taandegakehatekst3"/>
    <w:rsid w:val="00DD6174"/>
    <w:rPr>
      <w:rFonts w:ascii="Arial" w:hAnsi="Arial"/>
      <w:sz w:val="22"/>
      <w:szCs w:val="22"/>
      <w:lang w:eastAsia="en-US"/>
    </w:rPr>
  </w:style>
  <w:style w:type="paragraph" w:styleId="Kehatekst2">
    <w:name w:val="Body Text 2"/>
    <w:basedOn w:val="Normaallaad"/>
    <w:link w:val="Kehatekst2Mrk"/>
    <w:rsid w:val="00032948"/>
    <w:pPr>
      <w:spacing w:after="120" w:line="480" w:lineRule="auto"/>
    </w:pPr>
  </w:style>
  <w:style w:type="character" w:customStyle="1" w:styleId="Kehatekst2Mrk">
    <w:name w:val="Kehatekst 2 Märk"/>
    <w:link w:val="Kehateks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allaad"/>
    <w:next w:val="Normaallaad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Pealkiri1Mrk">
    <w:name w:val="Pealkiri 1 Märk"/>
    <w:link w:val="Pealkiri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Loendilik">
    <w:name w:val="List Paragraph"/>
    <w:basedOn w:val="Normaallaad"/>
    <w:uiPriority w:val="34"/>
    <w:rsid w:val="009345C5"/>
    <w:pPr>
      <w:ind w:left="720"/>
      <w:contextualSpacing/>
    </w:pPr>
  </w:style>
  <w:style w:type="character" w:customStyle="1" w:styleId="apple-converted-space">
    <w:name w:val="apple-converted-space"/>
    <w:basedOn w:val="Liguvaikefont"/>
    <w:rsid w:val="009E7564"/>
  </w:style>
  <w:style w:type="paragraph" w:customStyle="1" w:styleId="Style14ptBoldCentered">
    <w:name w:val="Style 14 pt Bold Centered"/>
    <w:basedOn w:val="Normaallaad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EA37F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ala-aism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comments" Target="commen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-g\Deskto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E584-4486-43CC-80D5-A11A0D8E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Template_Jun11.dot</Template>
  <TotalTime>218</TotalTime>
  <Pages>13</Pages>
  <Words>2406</Words>
  <Characters>13958</Characters>
  <Application>Microsoft Office Word</Application>
  <DocSecurity>0</DocSecurity>
  <Lines>116</Lines>
  <Paragraphs>32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>Kongsberg Norcontrol IT</Company>
  <LinksUpToDate>false</LinksUpToDate>
  <CharactersWithSpaces>16332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Steve Guest</dc:creator>
  <cp:lastModifiedBy>Jüri</cp:lastModifiedBy>
  <cp:revision>12</cp:revision>
  <cp:lastPrinted>2008-12-16T07:01:00Z</cp:lastPrinted>
  <dcterms:created xsi:type="dcterms:W3CDTF">2013-03-13T09:32:00Z</dcterms:created>
  <dcterms:modified xsi:type="dcterms:W3CDTF">2013-03-13T14:30:00Z</dcterms:modified>
</cp:coreProperties>
</file>